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0F0CEA">
      <w:pPr>
        <w:jc w:val="both"/>
        <w:rPr>
          <w:rFonts w:ascii="Arial" w:hAnsi="Arial" w:cs="Arial"/>
        </w:rPr>
      </w:pPr>
      <w:r>
        <w:rPr>
          <w:rFonts w:ascii="Arial" w:hAnsi="Arial" w:cs="Arial"/>
        </w:rPr>
        <w:t xml:space="preserve">           </w:t>
      </w:r>
    </w:p>
    <w:p w14:paraId="7A8B6269" w14:textId="77777777" w:rsidR="00895318" w:rsidRPr="00456A0D" w:rsidRDefault="00895318" w:rsidP="000F0CEA">
      <w:pPr>
        <w:jc w:val="both"/>
        <w:rPr>
          <w:rFonts w:ascii="Arial" w:hAnsi="Arial" w:cs="Arial"/>
        </w:rPr>
      </w:pPr>
    </w:p>
    <w:p w14:paraId="504B4C3B" w14:textId="77777777" w:rsidR="00895318" w:rsidRPr="00456A0D" w:rsidRDefault="00895318" w:rsidP="000F0CEA">
      <w:pPr>
        <w:jc w:val="both"/>
        <w:rPr>
          <w:rFonts w:ascii="Arial" w:hAnsi="Arial" w:cs="Arial"/>
        </w:rPr>
      </w:pPr>
    </w:p>
    <w:p w14:paraId="73B85776" w14:textId="77777777" w:rsidR="00895318" w:rsidRPr="00456A0D" w:rsidRDefault="00895318" w:rsidP="000F0CEA">
      <w:pPr>
        <w:jc w:val="both"/>
        <w:rPr>
          <w:rFonts w:ascii="Arial" w:hAnsi="Arial" w:cs="Arial"/>
        </w:rPr>
      </w:pPr>
    </w:p>
    <w:p w14:paraId="02003684" w14:textId="77777777" w:rsidR="00895318" w:rsidRPr="00456A0D" w:rsidRDefault="00895318" w:rsidP="000F0CEA">
      <w:pPr>
        <w:jc w:val="both"/>
        <w:rPr>
          <w:rFonts w:ascii="Arial" w:hAnsi="Arial" w:cs="Arial"/>
        </w:rPr>
      </w:pPr>
    </w:p>
    <w:p w14:paraId="5D38281D" w14:textId="77777777" w:rsidR="00895318" w:rsidRPr="00456A0D" w:rsidRDefault="00895318" w:rsidP="000F0CEA">
      <w:pPr>
        <w:jc w:val="both"/>
        <w:rPr>
          <w:rFonts w:ascii="Arial" w:hAnsi="Arial" w:cs="Arial"/>
        </w:rPr>
      </w:pPr>
    </w:p>
    <w:p w14:paraId="27F2A6B2" w14:textId="216BD278" w:rsidR="00F21882" w:rsidRPr="00F21882" w:rsidRDefault="00F21882" w:rsidP="000F0CEA">
      <w:pPr>
        <w:jc w:val="both"/>
        <w:rPr>
          <w:rFonts w:ascii="Arial" w:hAnsi="Arial" w:cs="Arial"/>
          <w:b/>
          <w:sz w:val="32"/>
          <w:szCs w:val="32"/>
        </w:rPr>
      </w:pPr>
      <w:r w:rsidRPr="00F21882">
        <w:rPr>
          <w:rFonts w:ascii="Arial" w:hAnsi="Arial" w:cs="Arial"/>
          <w:b/>
          <w:sz w:val="32"/>
          <w:szCs w:val="32"/>
        </w:rPr>
        <w:t xml:space="preserve">Technické a provozní standardy </w:t>
      </w:r>
      <w:r w:rsidR="00EC2F23">
        <w:rPr>
          <w:rFonts w:ascii="Arial" w:hAnsi="Arial" w:cs="Arial"/>
          <w:b/>
          <w:sz w:val="32"/>
          <w:szCs w:val="32"/>
        </w:rPr>
        <w:t xml:space="preserve">Integrovaného dopravního systému </w:t>
      </w:r>
      <w:r w:rsidRPr="00F21882">
        <w:rPr>
          <w:rFonts w:ascii="Arial" w:hAnsi="Arial" w:cs="Arial"/>
          <w:b/>
          <w:sz w:val="32"/>
          <w:szCs w:val="32"/>
        </w:rPr>
        <w:t>Veřejné dopravy Vysočiny</w:t>
      </w:r>
      <w:r w:rsidR="00030D11">
        <w:rPr>
          <w:rFonts w:ascii="Arial" w:hAnsi="Arial" w:cs="Arial"/>
          <w:b/>
          <w:sz w:val="32"/>
          <w:szCs w:val="32"/>
        </w:rPr>
        <w:t xml:space="preserve"> </w:t>
      </w:r>
    </w:p>
    <w:p w14:paraId="22F1C8AB" w14:textId="77777777" w:rsidR="00F21882" w:rsidRPr="00456A0D" w:rsidRDefault="00F21882" w:rsidP="000F0CEA">
      <w:pPr>
        <w:jc w:val="both"/>
        <w:rPr>
          <w:rFonts w:ascii="Arial" w:hAnsi="Arial" w:cs="Arial"/>
        </w:rPr>
      </w:pPr>
    </w:p>
    <w:p w14:paraId="4E67C949" w14:textId="465C8348" w:rsidR="00895318" w:rsidRPr="00456A0D" w:rsidRDefault="00773914" w:rsidP="000F0CEA">
      <w:pPr>
        <w:jc w:val="both"/>
        <w:rPr>
          <w:rFonts w:ascii="Arial" w:hAnsi="Arial" w:cs="Arial"/>
        </w:rPr>
      </w:pPr>
      <w:r>
        <w:rPr>
          <w:rFonts w:ascii="Arial" w:hAnsi="Arial" w:cs="Arial"/>
        </w:rPr>
        <w:t>Oblast č. 2 – Žďárské vrchy</w:t>
      </w:r>
    </w:p>
    <w:p w14:paraId="7EA1E3CF" w14:textId="77777777" w:rsidR="00895318" w:rsidRPr="00456A0D" w:rsidRDefault="00895318" w:rsidP="000F0CEA">
      <w:pPr>
        <w:jc w:val="both"/>
        <w:rPr>
          <w:rFonts w:ascii="Arial" w:hAnsi="Arial" w:cs="Arial"/>
        </w:rPr>
      </w:pPr>
    </w:p>
    <w:p w14:paraId="23AD8ACA" w14:textId="77777777" w:rsidR="00895318" w:rsidRPr="00456A0D" w:rsidRDefault="00895318" w:rsidP="000F0CEA">
      <w:pPr>
        <w:jc w:val="both"/>
        <w:rPr>
          <w:rFonts w:ascii="Arial" w:hAnsi="Arial" w:cs="Arial"/>
        </w:rPr>
      </w:pPr>
    </w:p>
    <w:p w14:paraId="53B23455" w14:textId="77777777" w:rsidR="00895318" w:rsidRPr="00456A0D" w:rsidRDefault="00895318" w:rsidP="000F0CEA">
      <w:pPr>
        <w:jc w:val="both"/>
        <w:rPr>
          <w:rFonts w:ascii="Arial" w:hAnsi="Arial" w:cs="Arial"/>
        </w:rPr>
      </w:pPr>
    </w:p>
    <w:p w14:paraId="768E8F9F" w14:textId="77777777" w:rsidR="00895318" w:rsidRPr="00456A0D" w:rsidRDefault="00895318" w:rsidP="000F0CEA">
      <w:pPr>
        <w:jc w:val="both"/>
        <w:rPr>
          <w:rFonts w:ascii="Arial" w:hAnsi="Arial" w:cs="Arial"/>
        </w:rPr>
      </w:pPr>
    </w:p>
    <w:p w14:paraId="5628B26F" w14:textId="77777777" w:rsidR="00895318" w:rsidRPr="00456A0D" w:rsidRDefault="00895318" w:rsidP="000F0CEA">
      <w:pPr>
        <w:jc w:val="both"/>
        <w:rPr>
          <w:rFonts w:ascii="Arial" w:hAnsi="Arial" w:cs="Arial"/>
        </w:rPr>
      </w:pPr>
    </w:p>
    <w:p w14:paraId="725226E9" w14:textId="77777777" w:rsidR="00895318" w:rsidRPr="00456A0D" w:rsidRDefault="00895318" w:rsidP="000F0CEA">
      <w:pPr>
        <w:jc w:val="both"/>
        <w:rPr>
          <w:rFonts w:ascii="Arial" w:hAnsi="Arial" w:cs="Arial"/>
        </w:rPr>
      </w:pPr>
    </w:p>
    <w:p w14:paraId="54ABA9A3" w14:textId="77777777" w:rsidR="00895318" w:rsidRPr="00456A0D" w:rsidRDefault="00895318" w:rsidP="000F0CEA">
      <w:pPr>
        <w:jc w:val="both"/>
        <w:rPr>
          <w:rFonts w:ascii="Arial" w:hAnsi="Arial" w:cs="Arial"/>
        </w:rPr>
      </w:pPr>
    </w:p>
    <w:p w14:paraId="5897A8C1" w14:textId="77777777" w:rsidR="00895318" w:rsidRPr="00456A0D" w:rsidRDefault="00895318" w:rsidP="000F0CEA">
      <w:pPr>
        <w:jc w:val="both"/>
        <w:rPr>
          <w:rFonts w:ascii="Arial" w:hAnsi="Arial" w:cs="Arial"/>
        </w:rPr>
      </w:pPr>
    </w:p>
    <w:p w14:paraId="4D31EC73" w14:textId="77777777" w:rsidR="00895318" w:rsidRPr="00456A0D" w:rsidRDefault="00895318" w:rsidP="000F0CEA">
      <w:pPr>
        <w:jc w:val="both"/>
        <w:rPr>
          <w:rFonts w:ascii="Arial" w:hAnsi="Arial" w:cs="Arial"/>
        </w:rPr>
      </w:pPr>
    </w:p>
    <w:p w14:paraId="0F48C6AE" w14:textId="77777777" w:rsidR="00895318" w:rsidRPr="00456A0D" w:rsidRDefault="00895318" w:rsidP="000F0CEA">
      <w:pPr>
        <w:jc w:val="both"/>
        <w:rPr>
          <w:rFonts w:ascii="Arial" w:hAnsi="Arial" w:cs="Arial"/>
        </w:rPr>
      </w:pPr>
    </w:p>
    <w:p w14:paraId="75FABEF3" w14:textId="77777777" w:rsidR="00895318" w:rsidRPr="00456A0D" w:rsidRDefault="00895318" w:rsidP="000F0CEA">
      <w:pPr>
        <w:jc w:val="both"/>
        <w:rPr>
          <w:rFonts w:ascii="Arial" w:hAnsi="Arial" w:cs="Arial"/>
        </w:rPr>
      </w:pPr>
    </w:p>
    <w:p w14:paraId="2F7C63E5" w14:textId="77777777" w:rsidR="00895318" w:rsidRPr="00456A0D" w:rsidRDefault="00895318" w:rsidP="000F0CEA">
      <w:pPr>
        <w:jc w:val="both"/>
        <w:rPr>
          <w:rFonts w:ascii="Arial" w:hAnsi="Arial" w:cs="Arial"/>
        </w:rPr>
      </w:pPr>
    </w:p>
    <w:p w14:paraId="52110628" w14:textId="77777777" w:rsidR="00895318" w:rsidRPr="00456A0D" w:rsidRDefault="00895318" w:rsidP="000F0CEA">
      <w:pPr>
        <w:jc w:val="both"/>
        <w:rPr>
          <w:rFonts w:ascii="Arial" w:hAnsi="Arial" w:cs="Arial"/>
        </w:rPr>
      </w:pPr>
    </w:p>
    <w:p w14:paraId="72260EAF" w14:textId="77777777" w:rsidR="00895318" w:rsidRPr="00456A0D" w:rsidRDefault="00895318" w:rsidP="000F0CEA">
      <w:pPr>
        <w:jc w:val="both"/>
        <w:rPr>
          <w:rFonts w:ascii="Arial" w:hAnsi="Arial" w:cs="Arial"/>
        </w:rPr>
      </w:pPr>
    </w:p>
    <w:p w14:paraId="390E4DD4" w14:textId="77777777" w:rsidR="00895318" w:rsidRPr="00456A0D" w:rsidRDefault="00895318" w:rsidP="000F0CEA">
      <w:pPr>
        <w:jc w:val="both"/>
        <w:rPr>
          <w:rFonts w:ascii="Arial" w:hAnsi="Arial" w:cs="Arial"/>
        </w:rPr>
      </w:pPr>
    </w:p>
    <w:p w14:paraId="74CC9A66" w14:textId="36D07D9E" w:rsidR="00FB4ABE" w:rsidRDefault="001818F7" w:rsidP="000F0CEA">
      <w:pPr>
        <w:jc w:val="both"/>
        <w:rPr>
          <w:rFonts w:ascii="Arial" w:hAnsi="Arial" w:cs="Arial"/>
        </w:rPr>
      </w:pPr>
      <w:r>
        <w:rPr>
          <w:rFonts w:ascii="Arial" w:hAnsi="Arial" w:cs="Arial"/>
        </w:rPr>
        <w:t xml:space="preserve">Duben </w:t>
      </w:r>
      <w:r w:rsidR="00EC2F23">
        <w:rPr>
          <w:rFonts w:ascii="Arial" w:hAnsi="Arial" w:cs="Arial"/>
        </w:rPr>
        <w:t>2023</w:t>
      </w:r>
    </w:p>
    <w:p w14:paraId="2EA83A8D" w14:textId="77777777" w:rsidR="00FB4ABE" w:rsidRDefault="00FB4ABE" w:rsidP="000F0CEA">
      <w:pPr>
        <w:jc w:val="both"/>
        <w:rPr>
          <w:rFonts w:ascii="Arial" w:hAnsi="Arial" w:cs="Arial"/>
        </w:rPr>
      </w:pPr>
      <w:r>
        <w:rPr>
          <w:rFonts w:ascii="Arial" w:hAnsi="Arial" w:cs="Arial"/>
        </w:rPr>
        <w:br w:type="page"/>
      </w:r>
    </w:p>
    <w:sdt>
      <w:sdtPr>
        <w:rPr>
          <w:rFonts w:asciiTheme="minorHAnsi" w:eastAsiaTheme="minorHAnsi" w:hAnsiTheme="minorHAnsi" w:cstheme="minorBidi"/>
          <w:color w:val="auto"/>
          <w:sz w:val="22"/>
          <w:szCs w:val="22"/>
          <w:lang w:eastAsia="en-US"/>
        </w:rPr>
        <w:id w:val="278924495"/>
        <w:docPartObj>
          <w:docPartGallery w:val="Table of Contents"/>
          <w:docPartUnique/>
        </w:docPartObj>
      </w:sdtPr>
      <w:sdtEndPr>
        <w:rPr>
          <w:b/>
          <w:bCs/>
        </w:rPr>
      </w:sdtEndPr>
      <w:sdtContent>
        <w:p w14:paraId="1BE96848" w14:textId="542AC83A" w:rsidR="00FB4ABE" w:rsidRPr="00812A8F" w:rsidRDefault="00FB4ABE" w:rsidP="000F0CEA">
          <w:pPr>
            <w:pStyle w:val="Nadpisobsahu"/>
            <w:jc w:val="both"/>
            <w:rPr>
              <w:rFonts w:ascii="Arial" w:hAnsi="Arial" w:cs="Arial"/>
            </w:rPr>
          </w:pPr>
          <w:r w:rsidRPr="00812A8F">
            <w:rPr>
              <w:rFonts w:ascii="Arial" w:hAnsi="Arial" w:cs="Arial"/>
            </w:rPr>
            <w:t>Obsah</w:t>
          </w:r>
        </w:p>
        <w:p w14:paraId="526B8DB1" w14:textId="7A421C09" w:rsidR="00FB4ABE" w:rsidRPr="00812A8F" w:rsidRDefault="00FB4ABE" w:rsidP="000F0CEA">
          <w:pPr>
            <w:pStyle w:val="Obsah1"/>
            <w:tabs>
              <w:tab w:val="left" w:pos="440"/>
              <w:tab w:val="right" w:leader="dot" w:pos="9062"/>
            </w:tabs>
            <w:jc w:val="both"/>
            <w:rPr>
              <w:rFonts w:ascii="Arial" w:eastAsiaTheme="minorEastAsia" w:hAnsi="Arial" w:cs="Arial"/>
              <w:noProof/>
              <w:lang w:eastAsia="cs-CZ"/>
            </w:rPr>
          </w:pPr>
          <w:r w:rsidRPr="00812A8F">
            <w:rPr>
              <w:rFonts w:ascii="Arial" w:hAnsi="Arial" w:cs="Arial"/>
            </w:rPr>
            <w:fldChar w:fldCharType="begin"/>
          </w:r>
          <w:r w:rsidRPr="00812A8F">
            <w:rPr>
              <w:rFonts w:ascii="Arial" w:hAnsi="Arial" w:cs="Arial"/>
            </w:rPr>
            <w:instrText xml:space="preserve"> TOC \o "1-3" \h \z \u </w:instrText>
          </w:r>
          <w:r w:rsidRPr="00812A8F">
            <w:rPr>
              <w:rFonts w:ascii="Arial" w:hAnsi="Arial" w:cs="Arial"/>
            </w:rPr>
            <w:fldChar w:fldCharType="separate"/>
          </w:r>
          <w:hyperlink w:anchor="_Toc130805771" w:history="1">
            <w:r w:rsidRPr="002E4CA4">
              <w:rPr>
                <w:rStyle w:val="Hypertextovodkaz"/>
                <w:rFonts w:ascii="Arial" w:hAnsi="Arial" w:cs="Arial"/>
                <w:noProof/>
                <w14:scene3d>
                  <w14:camera w14:prst="orthographicFront"/>
                  <w14:lightRig w14:rig="threePt" w14:dir="t">
                    <w14:rot w14:lat="0" w14:lon="0" w14:rev="0"/>
                  </w14:lightRig>
                </w14:scene3d>
              </w:rPr>
              <w:t>1</w:t>
            </w:r>
            <w:r w:rsidRPr="00812A8F">
              <w:rPr>
                <w:rFonts w:ascii="Arial" w:eastAsiaTheme="minorEastAsia" w:hAnsi="Arial" w:cs="Arial"/>
                <w:noProof/>
                <w:lang w:eastAsia="cs-CZ"/>
              </w:rPr>
              <w:tab/>
            </w:r>
            <w:r w:rsidRPr="002E4CA4">
              <w:rPr>
                <w:rStyle w:val="Hypertextovodkaz"/>
                <w:rFonts w:ascii="Arial" w:hAnsi="Arial" w:cs="Arial"/>
                <w:noProof/>
              </w:rPr>
              <w:t>Úvod</w:t>
            </w:r>
            <w:r w:rsidRPr="00812A8F">
              <w:rPr>
                <w:rFonts w:ascii="Arial" w:hAnsi="Arial" w:cs="Arial"/>
                <w:noProof/>
                <w:webHidden/>
              </w:rPr>
              <w:tab/>
            </w:r>
            <w:r w:rsidRPr="00812A8F">
              <w:rPr>
                <w:rFonts w:ascii="Arial" w:hAnsi="Arial" w:cs="Arial"/>
                <w:noProof/>
                <w:webHidden/>
              </w:rPr>
              <w:fldChar w:fldCharType="begin"/>
            </w:r>
            <w:r w:rsidRPr="00812A8F">
              <w:rPr>
                <w:rFonts w:ascii="Arial" w:hAnsi="Arial" w:cs="Arial"/>
                <w:noProof/>
                <w:webHidden/>
              </w:rPr>
              <w:instrText xml:space="preserve"> PAGEREF _Toc130805771 \h </w:instrText>
            </w:r>
            <w:r w:rsidRPr="00812A8F">
              <w:rPr>
                <w:rFonts w:ascii="Arial" w:hAnsi="Arial" w:cs="Arial"/>
                <w:noProof/>
                <w:webHidden/>
              </w:rPr>
            </w:r>
            <w:r w:rsidRPr="00812A8F">
              <w:rPr>
                <w:rFonts w:ascii="Arial" w:hAnsi="Arial" w:cs="Arial"/>
                <w:noProof/>
                <w:webHidden/>
              </w:rPr>
              <w:fldChar w:fldCharType="separate"/>
            </w:r>
            <w:r w:rsidRPr="00812A8F">
              <w:rPr>
                <w:rFonts w:ascii="Arial" w:hAnsi="Arial" w:cs="Arial"/>
                <w:noProof/>
                <w:webHidden/>
              </w:rPr>
              <w:t>2</w:t>
            </w:r>
            <w:r w:rsidRPr="00812A8F">
              <w:rPr>
                <w:rFonts w:ascii="Arial" w:hAnsi="Arial" w:cs="Arial"/>
                <w:noProof/>
                <w:webHidden/>
              </w:rPr>
              <w:fldChar w:fldCharType="end"/>
            </w:r>
          </w:hyperlink>
        </w:p>
        <w:p w14:paraId="03279E64" w14:textId="7141DA32"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772" w:history="1">
            <w:r w:rsidR="00FB4ABE" w:rsidRPr="002E4CA4">
              <w:rPr>
                <w:rStyle w:val="Hypertextovodkaz"/>
                <w:rFonts w:ascii="Arial" w:hAnsi="Arial" w:cs="Arial"/>
                <w:noProof/>
                <w14:scene3d>
                  <w14:camera w14:prst="orthographicFront"/>
                  <w14:lightRig w14:rig="threePt" w14:dir="t">
                    <w14:rot w14:lat="0" w14:lon="0" w14:rev="0"/>
                  </w14:lightRig>
                </w14:scene3d>
              </w:rPr>
              <w:t>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vybavení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w:t>
            </w:r>
            <w:r w:rsidR="00FB4ABE" w:rsidRPr="00812A8F">
              <w:rPr>
                <w:rFonts w:ascii="Arial" w:hAnsi="Arial" w:cs="Arial"/>
                <w:noProof/>
                <w:webHidden/>
              </w:rPr>
              <w:fldChar w:fldCharType="end"/>
            </w:r>
          </w:hyperlink>
        </w:p>
        <w:p w14:paraId="21F402B3" w14:textId="6EC61AE6"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73" w:history="1">
            <w:r w:rsidR="00FB4ABE" w:rsidRPr="002E4CA4">
              <w:rPr>
                <w:rStyle w:val="Hypertextovodkaz"/>
                <w:rFonts w:ascii="Arial" w:hAnsi="Arial" w:cs="Arial"/>
                <w:noProof/>
              </w:rPr>
              <w:t>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Kategorie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w:t>
            </w:r>
            <w:r w:rsidR="00FB4ABE" w:rsidRPr="00812A8F">
              <w:rPr>
                <w:rFonts w:ascii="Arial" w:hAnsi="Arial" w:cs="Arial"/>
                <w:noProof/>
                <w:webHidden/>
              </w:rPr>
              <w:fldChar w:fldCharType="end"/>
            </w:r>
          </w:hyperlink>
        </w:p>
        <w:p w14:paraId="2918527D" w14:textId="0B7725E6"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74" w:history="1">
            <w:r w:rsidR="00FB4ABE" w:rsidRPr="002E4CA4">
              <w:rPr>
                <w:rStyle w:val="Hypertextovodkaz"/>
                <w:rFonts w:ascii="Arial" w:hAnsi="Arial" w:cs="Arial"/>
                <w:noProof/>
              </w:rPr>
              <w:t>2.2</w:t>
            </w:r>
            <w:r w:rsidR="00FB4ABE" w:rsidRPr="00812A8F">
              <w:rPr>
                <w:rFonts w:ascii="Arial" w:eastAsiaTheme="minorEastAsia" w:hAnsi="Arial" w:cs="Arial"/>
                <w:noProof/>
                <w:lang w:eastAsia="cs-CZ"/>
              </w:rPr>
              <w:tab/>
            </w:r>
            <w:r w:rsidR="00FB4ABE" w:rsidRPr="002E4CA4">
              <w:rPr>
                <w:rStyle w:val="Hypertextovodkaz"/>
                <w:rFonts w:ascii="Arial" w:hAnsi="Arial" w:cs="Arial"/>
                <w:noProof/>
                <w:shd w:val="clear" w:color="auto" w:fill="FFFFFF"/>
              </w:rPr>
              <w:t>Rozčlenění kategorií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w:t>
            </w:r>
            <w:r w:rsidR="00FB4ABE" w:rsidRPr="00812A8F">
              <w:rPr>
                <w:rFonts w:ascii="Arial" w:hAnsi="Arial" w:cs="Arial"/>
                <w:noProof/>
                <w:webHidden/>
              </w:rPr>
              <w:fldChar w:fldCharType="end"/>
            </w:r>
          </w:hyperlink>
        </w:p>
        <w:p w14:paraId="25215E80" w14:textId="2968C172"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75" w:history="1">
            <w:r w:rsidR="00FB4ABE" w:rsidRPr="002E4CA4">
              <w:rPr>
                <w:rStyle w:val="Hypertextovodkaz"/>
                <w:rFonts w:ascii="Arial" w:hAnsi="Arial" w:cs="Arial"/>
                <w:noProof/>
              </w:rPr>
              <w:t>2.3</w:t>
            </w:r>
            <w:r w:rsidR="00FB4ABE" w:rsidRPr="00812A8F">
              <w:rPr>
                <w:rFonts w:ascii="Arial" w:eastAsiaTheme="minorEastAsia" w:hAnsi="Arial" w:cs="Arial"/>
                <w:noProof/>
                <w:lang w:eastAsia="cs-CZ"/>
              </w:rPr>
              <w:tab/>
            </w:r>
            <w:r w:rsidR="00FB4ABE" w:rsidRPr="002E4CA4">
              <w:rPr>
                <w:rStyle w:val="Hypertextovodkaz"/>
                <w:rFonts w:ascii="Arial" w:hAnsi="Arial" w:cs="Arial"/>
                <w:noProof/>
                <w:shd w:val="clear" w:color="auto" w:fill="FFFFFF"/>
              </w:rPr>
              <w:t>Specifické standardy vybavení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5</w:t>
            </w:r>
            <w:r w:rsidR="00FB4ABE" w:rsidRPr="00812A8F">
              <w:rPr>
                <w:rFonts w:ascii="Arial" w:hAnsi="Arial" w:cs="Arial"/>
                <w:noProof/>
                <w:webHidden/>
              </w:rPr>
              <w:fldChar w:fldCharType="end"/>
            </w:r>
          </w:hyperlink>
        </w:p>
        <w:p w14:paraId="0C332D38" w14:textId="66F9C24F"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76" w:history="1">
            <w:r w:rsidR="00FB4ABE" w:rsidRPr="002E4CA4">
              <w:rPr>
                <w:rStyle w:val="Hypertextovodkaz"/>
                <w:rFonts w:ascii="Arial" w:hAnsi="Arial" w:cs="Arial"/>
                <w:noProof/>
                <w14:scene3d>
                  <w14:camera w14:prst="orthographicFront"/>
                  <w14:lightRig w14:rig="threePt" w14:dir="t">
                    <w14:rot w14:lat="0" w14:lon="0" w14:rev="0"/>
                  </w14:lightRig>
                </w14:scene3d>
              </w:rPr>
              <w:t>2.3.1</w:t>
            </w:r>
            <w:r w:rsidR="00FB4ABE" w:rsidRPr="00812A8F">
              <w:rPr>
                <w:rFonts w:ascii="Arial" w:eastAsiaTheme="minorEastAsia" w:hAnsi="Arial" w:cs="Arial"/>
                <w:noProof/>
                <w:lang w:eastAsia="cs-CZ"/>
              </w:rPr>
              <w:tab/>
            </w:r>
            <w:r w:rsidR="00FB4ABE" w:rsidRPr="002E4CA4">
              <w:rPr>
                <w:rStyle w:val="Hypertextovodkaz"/>
                <w:rFonts w:ascii="Arial" w:hAnsi="Arial" w:cs="Arial"/>
                <w:noProof/>
                <w:shd w:val="clear" w:color="auto" w:fill="FFFFFF"/>
              </w:rPr>
              <w:t>Nová vozidla kategorie S, V, Vplus</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5</w:t>
            </w:r>
            <w:r w:rsidR="00FB4ABE" w:rsidRPr="00812A8F">
              <w:rPr>
                <w:rFonts w:ascii="Arial" w:hAnsi="Arial" w:cs="Arial"/>
                <w:noProof/>
                <w:webHidden/>
              </w:rPr>
              <w:fldChar w:fldCharType="end"/>
            </w:r>
          </w:hyperlink>
        </w:p>
        <w:p w14:paraId="225A7338" w14:textId="02753ED8"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77" w:history="1">
            <w:r w:rsidR="00FB4ABE" w:rsidRPr="002E4CA4">
              <w:rPr>
                <w:rStyle w:val="Hypertextovodkaz"/>
                <w:rFonts w:ascii="Arial" w:eastAsia="Calibri" w:hAnsi="Arial" w:cs="Arial"/>
                <w:noProof/>
                <w14:scene3d>
                  <w14:camera w14:prst="orthographicFront"/>
                  <w14:lightRig w14:rig="threePt" w14:dir="t">
                    <w14:rot w14:lat="0" w14:lon="0" w14:rev="0"/>
                  </w14:lightRig>
                </w14:scene3d>
              </w:rPr>
              <w:t>2.3.2</w:t>
            </w:r>
            <w:r w:rsidR="00FB4ABE" w:rsidRPr="00812A8F">
              <w:rPr>
                <w:rFonts w:ascii="Arial" w:eastAsiaTheme="minorEastAsia" w:hAnsi="Arial" w:cs="Arial"/>
                <w:noProof/>
                <w:lang w:eastAsia="cs-CZ"/>
              </w:rPr>
              <w:tab/>
            </w:r>
            <w:r w:rsidR="00FB4ABE" w:rsidRPr="002E4CA4">
              <w:rPr>
                <w:rStyle w:val="Hypertextovodkaz"/>
                <w:rFonts w:ascii="Arial" w:eastAsia="Calibri" w:hAnsi="Arial" w:cs="Arial"/>
                <w:noProof/>
              </w:rPr>
              <w:t>Starší vozidla vstupující do systému VDV přípustných kategorií S, V, Vplus</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7</w:t>
            </w:r>
            <w:r w:rsidR="00FB4ABE" w:rsidRPr="00812A8F">
              <w:rPr>
                <w:rFonts w:ascii="Arial" w:hAnsi="Arial" w:cs="Arial"/>
                <w:noProof/>
                <w:webHidden/>
              </w:rPr>
              <w:fldChar w:fldCharType="end"/>
            </w:r>
          </w:hyperlink>
        </w:p>
        <w:p w14:paraId="0302F5D4" w14:textId="4871954C"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78" w:history="1">
            <w:r w:rsidR="00FB4ABE" w:rsidRPr="002E4CA4">
              <w:rPr>
                <w:rStyle w:val="Hypertextovodkaz"/>
                <w:rFonts w:ascii="Arial" w:eastAsia="Calibri" w:hAnsi="Arial" w:cs="Arial"/>
                <w:noProof/>
              </w:rPr>
              <w:t>2.4</w:t>
            </w:r>
            <w:r w:rsidR="00FB4ABE" w:rsidRPr="00812A8F">
              <w:rPr>
                <w:rFonts w:ascii="Arial" w:eastAsiaTheme="minorEastAsia" w:hAnsi="Arial" w:cs="Arial"/>
                <w:noProof/>
                <w:lang w:eastAsia="cs-CZ"/>
              </w:rPr>
              <w:tab/>
            </w:r>
            <w:r w:rsidR="00FB4ABE" w:rsidRPr="002E4CA4">
              <w:rPr>
                <w:rStyle w:val="Hypertextovodkaz"/>
                <w:rFonts w:ascii="Arial" w:eastAsia="Calibri" w:hAnsi="Arial" w:cs="Arial"/>
                <w:noProof/>
              </w:rPr>
              <w:t>Specifické standardy vybavení jednotlivých kategorii vozidel pro přepravu osob – M3</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8</w:t>
            </w:r>
            <w:r w:rsidR="00FB4ABE" w:rsidRPr="00812A8F">
              <w:rPr>
                <w:rFonts w:ascii="Arial" w:hAnsi="Arial" w:cs="Arial"/>
                <w:noProof/>
                <w:webHidden/>
              </w:rPr>
              <w:fldChar w:fldCharType="end"/>
            </w:r>
          </w:hyperlink>
        </w:p>
        <w:p w14:paraId="239D6843" w14:textId="1043571E"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79" w:history="1">
            <w:r w:rsidR="00FB4ABE" w:rsidRPr="002E4CA4">
              <w:rPr>
                <w:rStyle w:val="Hypertextovodkaz"/>
                <w:rFonts w:ascii="Arial" w:hAnsi="Arial" w:cs="Arial"/>
                <w:noProof/>
                <w14:scene3d>
                  <w14:camera w14:prst="orthographicFront"/>
                  <w14:lightRig w14:rig="threePt" w14:dir="t">
                    <w14:rot w14:lat="0" w14:lon="0" w14:rev="0"/>
                  </w14:lightRig>
                </w14:scene3d>
              </w:rPr>
              <w:t>2.4.1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S-N</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8</w:t>
            </w:r>
            <w:r w:rsidR="00FB4ABE" w:rsidRPr="00812A8F">
              <w:rPr>
                <w:rFonts w:ascii="Arial" w:hAnsi="Arial" w:cs="Arial"/>
                <w:noProof/>
                <w:webHidden/>
              </w:rPr>
              <w:fldChar w:fldCharType="end"/>
            </w:r>
          </w:hyperlink>
        </w:p>
        <w:p w14:paraId="68B58631" w14:textId="3C61C5EA"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0" w:history="1">
            <w:r w:rsidR="00FB4ABE" w:rsidRPr="002E4CA4">
              <w:rPr>
                <w:rStyle w:val="Hypertextovodkaz"/>
                <w:rFonts w:ascii="Arial" w:hAnsi="Arial" w:cs="Arial"/>
                <w:noProof/>
                <w14:scene3d>
                  <w14:camera w14:prst="orthographicFront"/>
                  <w14:lightRig w14:rig="threePt" w14:dir="t">
                    <w14:rot w14:lat="0" w14:lon="0" w14:rev="0"/>
                  </w14:lightRig>
                </w14:scene3d>
              </w:rPr>
              <w:t>2.4.2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Vozidlo kategorie V-N</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9</w:t>
            </w:r>
            <w:r w:rsidR="00FB4ABE" w:rsidRPr="00812A8F">
              <w:rPr>
                <w:rFonts w:ascii="Arial" w:hAnsi="Arial" w:cs="Arial"/>
                <w:noProof/>
                <w:webHidden/>
              </w:rPr>
              <w:fldChar w:fldCharType="end"/>
            </w:r>
          </w:hyperlink>
        </w:p>
        <w:p w14:paraId="16E9EAF5" w14:textId="26B6B0A6"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1" w:history="1">
            <w:r w:rsidR="00FB4ABE" w:rsidRPr="002E4CA4">
              <w:rPr>
                <w:rStyle w:val="Hypertextovodkaz"/>
                <w:rFonts w:ascii="Arial" w:hAnsi="Arial" w:cs="Arial"/>
                <w:noProof/>
                <w14:scene3d>
                  <w14:camera w14:prst="orthographicFront"/>
                  <w14:lightRig w14:rig="threePt" w14:dir="t">
                    <w14:rot w14:lat="0" w14:lon="0" w14:rev="0"/>
                  </w14:lightRig>
                </w14:scene3d>
              </w:rPr>
              <w:t>2.4.3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Vplus – N/Vplus - S</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9</w:t>
            </w:r>
            <w:r w:rsidR="00FB4ABE" w:rsidRPr="00812A8F">
              <w:rPr>
                <w:rFonts w:ascii="Arial" w:hAnsi="Arial" w:cs="Arial"/>
                <w:noProof/>
                <w:webHidden/>
              </w:rPr>
              <w:fldChar w:fldCharType="end"/>
            </w:r>
          </w:hyperlink>
        </w:p>
        <w:p w14:paraId="26E774B9" w14:textId="304C65F2"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2" w:history="1">
            <w:r w:rsidR="00FB4ABE" w:rsidRPr="002E4CA4">
              <w:rPr>
                <w:rStyle w:val="Hypertextovodkaz"/>
                <w:rFonts w:ascii="Arial" w:hAnsi="Arial" w:cs="Arial"/>
                <w:noProof/>
                <w14:scene3d>
                  <w14:camera w14:prst="orthographicFront"/>
                  <w14:lightRig w14:rig="threePt" w14:dir="t">
                    <w14:rot w14:lat="0" w14:lon="0" w14:rev="0"/>
                  </w14:lightRig>
                </w14:scene3d>
              </w:rPr>
              <w:t>2.4.4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S-N</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10</w:t>
            </w:r>
            <w:r w:rsidR="00FB4ABE" w:rsidRPr="00812A8F">
              <w:rPr>
                <w:rFonts w:ascii="Arial" w:hAnsi="Arial" w:cs="Arial"/>
                <w:noProof/>
                <w:webHidden/>
              </w:rPr>
              <w:fldChar w:fldCharType="end"/>
            </w:r>
          </w:hyperlink>
        </w:p>
        <w:p w14:paraId="1875AE22" w14:textId="28D2A4D5"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3" w:history="1">
            <w:r w:rsidR="00FB4ABE" w:rsidRPr="002E4CA4">
              <w:rPr>
                <w:rStyle w:val="Hypertextovodkaz"/>
                <w:rFonts w:ascii="Arial" w:hAnsi="Arial" w:cs="Arial"/>
                <w:noProof/>
                <w14:scene3d>
                  <w14:camera w14:prst="orthographicFront"/>
                  <w14:lightRig w14:rig="threePt" w14:dir="t">
                    <w14:rot w14:lat="0" w14:lon="0" w14:rev="0"/>
                  </w14:lightRig>
                </w14:scene3d>
              </w:rPr>
              <w:t>2.4.5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V-N</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10</w:t>
            </w:r>
            <w:r w:rsidR="00FB4ABE" w:rsidRPr="00812A8F">
              <w:rPr>
                <w:rFonts w:ascii="Arial" w:hAnsi="Arial" w:cs="Arial"/>
                <w:noProof/>
                <w:webHidden/>
              </w:rPr>
              <w:fldChar w:fldCharType="end"/>
            </w:r>
          </w:hyperlink>
        </w:p>
        <w:p w14:paraId="75A6086B" w14:textId="0B13804E"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4" w:history="1">
            <w:r w:rsidR="00FB4ABE" w:rsidRPr="002E4CA4">
              <w:rPr>
                <w:rStyle w:val="Hypertextovodkaz"/>
                <w:rFonts w:ascii="Arial" w:hAnsi="Arial" w:cs="Arial"/>
                <w:noProof/>
                <w14:scene3d>
                  <w14:camera w14:prst="orthographicFront"/>
                  <w14:lightRig w14:rig="threePt" w14:dir="t">
                    <w14:rot w14:lat="0" w14:lon="0" w14:rev="0"/>
                  </w14:lightRig>
                </w14:scene3d>
              </w:rPr>
              <w:t>2.4.6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Vplus-N/Vplus-S</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10</w:t>
            </w:r>
            <w:r w:rsidR="00FB4ABE" w:rsidRPr="00812A8F">
              <w:rPr>
                <w:rFonts w:ascii="Arial" w:hAnsi="Arial" w:cs="Arial"/>
                <w:noProof/>
                <w:webHidden/>
              </w:rPr>
              <w:fldChar w:fldCharType="end"/>
            </w:r>
          </w:hyperlink>
        </w:p>
        <w:p w14:paraId="7D9DE84E" w14:textId="1A8A7AA1"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85" w:history="1">
            <w:r w:rsidR="00FB4ABE" w:rsidRPr="002E4CA4">
              <w:rPr>
                <w:rStyle w:val="Hypertextovodkaz"/>
                <w:rFonts w:ascii="Arial" w:eastAsia="Calibri" w:hAnsi="Arial" w:cs="Arial"/>
                <w:noProof/>
              </w:rPr>
              <w:t>2.5</w:t>
            </w:r>
            <w:r w:rsidR="00FB4ABE" w:rsidRPr="00812A8F">
              <w:rPr>
                <w:rFonts w:ascii="Arial" w:eastAsiaTheme="minorEastAsia" w:hAnsi="Arial" w:cs="Arial"/>
                <w:noProof/>
                <w:lang w:eastAsia="cs-CZ"/>
              </w:rPr>
              <w:tab/>
            </w:r>
            <w:r w:rsidR="00FB4ABE" w:rsidRPr="002E4CA4">
              <w:rPr>
                <w:rStyle w:val="Hypertextovodkaz"/>
                <w:rFonts w:ascii="Arial" w:eastAsia="Calibri" w:hAnsi="Arial" w:cs="Arial"/>
                <w:noProof/>
              </w:rPr>
              <w:t>Nízkopodlažnost a bezbariérovost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10</w:t>
            </w:r>
            <w:r w:rsidR="00FB4ABE" w:rsidRPr="00812A8F">
              <w:rPr>
                <w:rFonts w:ascii="Arial" w:hAnsi="Arial" w:cs="Arial"/>
                <w:noProof/>
                <w:webHidden/>
              </w:rPr>
              <w:fldChar w:fldCharType="end"/>
            </w:r>
          </w:hyperlink>
        </w:p>
        <w:p w14:paraId="2DE5E6DB" w14:textId="724B1888"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86" w:history="1">
            <w:r w:rsidR="00FB4ABE" w:rsidRPr="002E4CA4">
              <w:rPr>
                <w:rStyle w:val="Hypertextovodkaz"/>
                <w:rFonts w:ascii="Arial" w:hAnsi="Arial" w:cs="Arial"/>
                <w:noProof/>
              </w:rPr>
              <w:t>2.6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Pohon (palivo)</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11</w:t>
            </w:r>
            <w:r w:rsidR="00FB4ABE" w:rsidRPr="00812A8F">
              <w:rPr>
                <w:rFonts w:ascii="Arial" w:hAnsi="Arial" w:cs="Arial"/>
                <w:noProof/>
                <w:webHidden/>
              </w:rPr>
              <w:fldChar w:fldCharType="end"/>
            </w:r>
          </w:hyperlink>
        </w:p>
        <w:p w14:paraId="67D63666" w14:textId="38CE8716"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87" w:history="1">
            <w:r w:rsidR="00FB4ABE" w:rsidRPr="002E4CA4">
              <w:rPr>
                <w:rStyle w:val="Hypertextovodkaz"/>
                <w:rFonts w:ascii="Arial" w:hAnsi="Arial" w:cs="Arial"/>
                <w:noProof/>
              </w:rPr>
              <w:t>2.7</w:t>
            </w:r>
            <w:r w:rsidR="00FB4ABE" w:rsidRPr="00812A8F">
              <w:rPr>
                <w:rFonts w:ascii="Arial" w:eastAsiaTheme="minorEastAsia" w:hAnsi="Arial" w:cs="Arial"/>
                <w:noProof/>
                <w:lang w:eastAsia="cs-CZ"/>
              </w:rPr>
              <w:tab/>
            </w:r>
            <w:r w:rsidR="00FB4ABE" w:rsidRPr="002E4CA4">
              <w:rPr>
                <w:rStyle w:val="Hypertextovodkaz"/>
                <w:rFonts w:ascii="Arial" w:hAnsi="Arial" w:cs="Arial"/>
                <w:noProof/>
                <w:shd w:val="clear" w:color="auto" w:fill="FFFFFF"/>
              </w:rPr>
              <w:t>Vybavení vozidel pro přepravu jízdních kol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11</w:t>
            </w:r>
            <w:r w:rsidR="00FB4ABE" w:rsidRPr="00812A8F">
              <w:rPr>
                <w:rFonts w:ascii="Arial" w:hAnsi="Arial" w:cs="Arial"/>
                <w:noProof/>
                <w:webHidden/>
              </w:rPr>
              <w:fldChar w:fldCharType="end"/>
            </w:r>
          </w:hyperlink>
        </w:p>
        <w:p w14:paraId="1FF1D4E7" w14:textId="2B19D28B"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8" w:history="1">
            <w:r w:rsidR="00FB4ABE" w:rsidRPr="002E4CA4">
              <w:rPr>
                <w:rStyle w:val="Hypertextovodkaz"/>
                <w:rFonts w:ascii="Arial" w:hAnsi="Arial" w:cs="Arial"/>
                <w:noProof/>
                <w14:scene3d>
                  <w14:camera w14:prst="orthographicFront"/>
                  <w14:lightRig w14:rig="threePt" w14:dir="t">
                    <w14:rot w14:lat="0" w14:lon="0" w14:rev="0"/>
                  </w14:lightRig>
                </w14:scene3d>
              </w:rPr>
              <w:t>2.7.1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s přívěsným vozíkem</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11</w:t>
            </w:r>
            <w:r w:rsidR="00FB4ABE" w:rsidRPr="00812A8F">
              <w:rPr>
                <w:rFonts w:ascii="Arial" w:hAnsi="Arial" w:cs="Arial"/>
                <w:noProof/>
                <w:webHidden/>
              </w:rPr>
              <w:fldChar w:fldCharType="end"/>
            </w:r>
          </w:hyperlink>
        </w:p>
        <w:p w14:paraId="1B816056" w14:textId="548117D6"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9" w:history="1">
            <w:r w:rsidR="00FB4ABE" w:rsidRPr="002E4CA4">
              <w:rPr>
                <w:rStyle w:val="Hypertextovodkaz"/>
                <w:rFonts w:ascii="Arial" w:hAnsi="Arial" w:cs="Arial"/>
                <w:noProof/>
                <w14:scene3d>
                  <w14:camera w14:prst="orthographicFront"/>
                  <w14:lightRig w14:rig="threePt" w14:dir="t">
                    <w14:rot w14:lat="0" w14:lon="0" w14:rev="0"/>
                  </w14:lightRig>
                </w14:scene3d>
              </w:rPr>
              <w:t>2.7.2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s přepravou kol v závěsu</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11</w:t>
            </w:r>
            <w:r w:rsidR="00FB4ABE" w:rsidRPr="00812A8F">
              <w:rPr>
                <w:rFonts w:ascii="Arial" w:hAnsi="Arial" w:cs="Arial"/>
                <w:noProof/>
                <w:webHidden/>
              </w:rPr>
              <w:fldChar w:fldCharType="end"/>
            </w:r>
          </w:hyperlink>
        </w:p>
        <w:p w14:paraId="4D59827B" w14:textId="35B3B5E5"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790" w:history="1">
            <w:r w:rsidR="00FB4ABE" w:rsidRPr="002E4CA4">
              <w:rPr>
                <w:rStyle w:val="Hypertextovodkaz"/>
                <w:rFonts w:ascii="Arial" w:hAnsi="Arial" w:cs="Arial"/>
                <w:noProof/>
                <w14:scene3d>
                  <w14:camera w14:prst="orthographicFront"/>
                  <w14:lightRig w14:rig="threePt" w14:dir="t">
                    <w14:rot w14:lat="0" w14:lon="0" w14:rev="0"/>
                  </w14:lightRig>
                </w14:scene3d>
              </w:rPr>
              <w:t>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Všeobecné standardy vybavení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12</w:t>
            </w:r>
            <w:r w:rsidR="00FB4ABE" w:rsidRPr="00812A8F">
              <w:rPr>
                <w:rFonts w:ascii="Arial" w:hAnsi="Arial" w:cs="Arial"/>
                <w:noProof/>
                <w:webHidden/>
              </w:rPr>
              <w:fldChar w:fldCharType="end"/>
            </w:r>
          </w:hyperlink>
        </w:p>
        <w:p w14:paraId="7DEF8E35" w14:textId="07EC3CFA"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91" w:history="1">
            <w:r w:rsidR="00FB4ABE" w:rsidRPr="002E4CA4">
              <w:rPr>
                <w:rStyle w:val="Hypertextovodkaz"/>
                <w:rFonts w:ascii="Arial" w:hAnsi="Arial" w:cs="Arial"/>
                <w:noProof/>
              </w:rPr>
              <w:t>3.1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Elektronické informační panely vnější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12</w:t>
            </w:r>
            <w:r w:rsidR="00FB4ABE" w:rsidRPr="00812A8F">
              <w:rPr>
                <w:rFonts w:ascii="Arial" w:hAnsi="Arial" w:cs="Arial"/>
                <w:noProof/>
                <w:webHidden/>
              </w:rPr>
              <w:fldChar w:fldCharType="end"/>
            </w:r>
          </w:hyperlink>
        </w:p>
        <w:p w14:paraId="6A2F8C2D" w14:textId="7427D598"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2" w:history="1">
            <w:r w:rsidR="00FB4ABE" w:rsidRPr="002E4CA4">
              <w:rPr>
                <w:rStyle w:val="Hypertextovodkaz"/>
                <w:rFonts w:ascii="Arial" w:hAnsi="Arial" w:cs="Arial"/>
                <w:noProof/>
                <w14:scene3d>
                  <w14:camera w14:prst="orthographicFront"/>
                  <w14:lightRig w14:rig="threePt" w14:dir="t">
                    <w14:rot w14:lat="0" w14:lon="0" w14:rev="0"/>
                  </w14:lightRig>
                </w14:scene3d>
              </w:rPr>
              <w:t>3.1.1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Elektronický panel vnější přední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12</w:t>
            </w:r>
            <w:r w:rsidR="00FB4ABE" w:rsidRPr="00812A8F">
              <w:rPr>
                <w:rFonts w:ascii="Arial" w:hAnsi="Arial" w:cs="Arial"/>
                <w:noProof/>
                <w:webHidden/>
              </w:rPr>
              <w:fldChar w:fldCharType="end"/>
            </w:r>
          </w:hyperlink>
        </w:p>
        <w:p w14:paraId="3D217D2E" w14:textId="002FD68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3" w:history="1">
            <w:r w:rsidR="00FB4ABE" w:rsidRPr="002E4CA4">
              <w:rPr>
                <w:rStyle w:val="Hypertextovodkaz"/>
                <w:rFonts w:ascii="Arial" w:hAnsi="Arial" w:cs="Arial"/>
                <w:noProof/>
                <w14:scene3d>
                  <w14:camera w14:prst="orthographicFront"/>
                  <w14:lightRig w14:rig="threePt" w14:dir="t">
                    <w14:rot w14:lat="0" w14:lon="0" w14:rev="0"/>
                  </w14:lightRig>
                </w14:scene3d>
              </w:rPr>
              <w:t>3.1.2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Elektronický panel vnější boční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14</w:t>
            </w:r>
            <w:r w:rsidR="00FB4ABE" w:rsidRPr="00812A8F">
              <w:rPr>
                <w:rFonts w:ascii="Arial" w:hAnsi="Arial" w:cs="Arial"/>
                <w:noProof/>
                <w:webHidden/>
              </w:rPr>
              <w:fldChar w:fldCharType="end"/>
            </w:r>
          </w:hyperlink>
        </w:p>
        <w:p w14:paraId="48CC1797" w14:textId="06C12FDC"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4" w:history="1">
            <w:r w:rsidR="00FB4ABE" w:rsidRPr="002E4CA4">
              <w:rPr>
                <w:rStyle w:val="Hypertextovodkaz"/>
                <w:rFonts w:ascii="Arial" w:hAnsi="Arial" w:cs="Arial"/>
                <w:noProof/>
                <w14:scene3d>
                  <w14:camera w14:prst="orthographicFront"/>
                  <w14:lightRig w14:rig="threePt" w14:dir="t">
                    <w14:rot w14:lat="0" w14:lon="0" w14:rev="0"/>
                  </w14:lightRig>
                </w14:scene3d>
              </w:rPr>
              <w:t>3.1.3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Elektronický panel vnější zadní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15</w:t>
            </w:r>
            <w:r w:rsidR="00FB4ABE" w:rsidRPr="00812A8F">
              <w:rPr>
                <w:rFonts w:ascii="Arial" w:hAnsi="Arial" w:cs="Arial"/>
                <w:noProof/>
                <w:webHidden/>
              </w:rPr>
              <w:fldChar w:fldCharType="end"/>
            </w:r>
          </w:hyperlink>
        </w:p>
        <w:p w14:paraId="58B1D971" w14:textId="6EBE2F2D"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95" w:history="1">
            <w:r w:rsidR="00FB4ABE" w:rsidRPr="002E4CA4">
              <w:rPr>
                <w:rStyle w:val="Hypertextovodkaz"/>
                <w:rFonts w:ascii="Arial" w:hAnsi="Arial" w:cs="Arial"/>
                <w:noProof/>
              </w:rPr>
              <w:t>3.2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Elektronické informační a signalizační zařízení vnitřní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15</w:t>
            </w:r>
            <w:r w:rsidR="00FB4ABE" w:rsidRPr="00812A8F">
              <w:rPr>
                <w:rFonts w:ascii="Arial" w:hAnsi="Arial" w:cs="Arial"/>
                <w:noProof/>
                <w:webHidden/>
              </w:rPr>
              <w:fldChar w:fldCharType="end"/>
            </w:r>
          </w:hyperlink>
        </w:p>
        <w:p w14:paraId="39EF98DF" w14:textId="3830614F"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6" w:history="1">
            <w:r w:rsidR="00FB4ABE" w:rsidRPr="002E4CA4">
              <w:rPr>
                <w:rStyle w:val="Hypertextovodkaz"/>
                <w:rFonts w:ascii="Arial" w:hAnsi="Arial" w:cs="Arial"/>
                <w:noProof/>
                <w14:scene3d>
                  <w14:camera w14:prst="orthographicFront"/>
                  <w14:lightRig w14:rig="threePt" w14:dir="t">
                    <w14:rot w14:lat="0" w14:lon="0" w14:rev="0"/>
                  </w14:lightRig>
                </w14:scene3d>
              </w:rPr>
              <w:t>3.2.1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Elektronické informační panely vnitřní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15</w:t>
            </w:r>
            <w:r w:rsidR="00FB4ABE" w:rsidRPr="00812A8F">
              <w:rPr>
                <w:rFonts w:ascii="Arial" w:hAnsi="Arial" w:cs="Arial"/>
                <w:noProof/>
                <w:webHidden/>
              </w:rPr>
              <w:fldChar w:fldCharType="end"/>
            </w:r>
          </w:hyperlink>
        </w:p>
        <w:p w14:paraId="37C86E2A" w14:textId="145AD592"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7" w:history="1">
            <w:r w:rsidR="00FB4ABE" w:rsidRPr="002E4CA4">
              <w:rPr>
                <w:rStyle w:val="Hypertextovodkaz"/>
                <w:rFonts w:ascii="Arial" w:hAnsi="Arial" w:cs="Arial"/>
                <w:noProof/>
                <w14:scene3d>
                  <w14:camera w14:prst="orthographicFront"/>
                  <w14:lightRig w14:rig="threePt" w14:dir="t">
                    <w14:rot w14:lat="0" w14:lon="0" w14:rev="0"/>
                  </w14:lightRig>
                </w14:scene3d>
              </w:rPr>
              <w:t>3.2.2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Elektronický akustický informační systém</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19</w:t>
            </w:r>
            <w:r w:rsidR="00FB4ABE" w:rsidRPr="00812A8F">
              <w:rPr>
                <w:rFonts w:ascii="Arial" w:hAnsi="Arial" w:cs="Arial"/>
                <w:noProof/>
                <w:webHidden/>
              </w:rPr>
              <w:fldChar w:fldCharType="end"/>
            </w:r>
          </w:hyperlink>
        </w:p>
        <w:p w14:paraId="1F372238" w14:textId="74AE1531"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8" w:history="1">
            <w:r w:rsidR="00FB4ABE" w:rsidRPr="002E4CA4">
              <w:rPr>
                <w:rStyle w:val="Hypertextovodkaz"/>
                <w:rFonts w:ascii="Arial" w:hAnsi="Arial" w:cs="Arial"/>
                <w:noProof/>
                <w14:scene3d>
                  <w14:camera w14:prst="orthographicFront"/>
                  <w14:lightRig w14:rig="threePt" w14:dir="t">
                    <w14:rot w14:lat="0" w14:lon="0" w14:rev="0"/>
                  </w14:lightRig>
                </w14:scene3d>
              </w:rPr>
              <w:t>3.2.3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Signalizační zařízení uvnitř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20</w:t>
            </w:r>
            <w:r w:rsidR="00FB4ABE" w:rsidRPr="00812A8F">
              <w:rPr>
                <w:rFonts w:ascii="Arial" w:hAnsi="Arial" w:cs="Arial"/>
                <w:noProof/>
                <w:webHidden/>
              </w:rPr>
              <w:fldChar w:fldCharType="end"/>
            </w:r>
          </w:hyperlink>
        </w:p>
        <w:p w14:paraId="21287378" w14:textId="2B559349"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99" w:history="1">
            <w:r w:rsidR="00FB4ABE" w:rsidRPr="002E4CA4">
              <w:rPr>
                <w:rStyle w:val="Hypertextovodkaz"/>
                <w:rFonts w:ascii="Arial" w:hAnsi="Arial" w:cs="Arial"/>
                <w:noProof/>
              </w:rPr>
              <w:t>3.3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vitríny a informační materiály ve vozidle</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20</w:t>
            </w:r>
            <w:r w:rsidR="00FB4ABE" w:rsidRPr="00812A8F">
              <w:rPr>
                <w:rFonts w:ascii="Arial" w:hAnsi="Arial" w:cs="Arial"/>
                <w:noProof/>
                <w:webHidden/>
              </w:rPr>
              <w:fldChar w:fldCharType="end"/>
            </w:r>
          </w:hyperlink>
        </w:p>
        <w:p w14:paraId="27E2941E" w14:textId="15611875"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0" w:history="1">
            <w:r w:rsidR="00FB4ABE" w:rsidRPr="002E4CA4">
              <w:rPr>
                <w:rStyle w:val="Hypertextovodkaz"/>
                <w:rFonts w:ascii="Arial" w:hAnsi="Arial" w:cs="Arial"/>
                <w:noProof/>
              </w:rPr>
              <w:t>3.4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Vnější vzhled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21</w:t>
            </w:r>
            <w:r w:rsidR="00FB4ABE" w:rsidRPr="00812A8F">
              <w:rPr>
                <w:rFonts w:ascii="Arial" w:hAnsi="Arial" w:cs="Arial"/>
                <w:noProof/>
                <w:webHidden/>
              </w:rPr>
              <w:fldChar w:fldCharType="end"/>
            </w:r>
          </w:hyperlink>
        </w:p>
        <w:p w14:paraId="3A590E5A" w14:textId="05CE5739"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1" w:history="1">
            <w:r w:rsidR="00FB4ABE" w:rsidRPr="002E4CA4">
              <w:rPr>
                <w:rStyle w:val="Hypertextovodkaz"/>
                <w:rFonts w:ascii="Arial" w:hAnsi="Arial" w:cs="Arial"/>
                <w:noProof/>
              </w:rPr>
              <w:t>3.5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piktogramy na vnější straně vozidla a uvnitř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22</w:t>
            </w:r>
            <w:r w:rsidR="00FB4ABE" w:rsidRPr="00812A8F">
              <w:rPr>
                <w:rFonts w:ascii="Arial" w:hAnsi="Arial" w:cs="Arial"/>
                <w:noProof/>
                <w:webHidden/>
              </w:rPr>
              <w:fldChar w:fldCharType="end"/>
            </w:r>
          </w:hyperlink>
        </w:p>
        <w:p w14:paraId="0588692B" w14:textId="4EC56FA1"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2" w:history="1">
            <w:r w:rsidR="00FB4ABE" w:rsidRPr="002E4CA4">
              <w:rPr>
                <w:rStyle w:val="Hypertextovodkaz"/>
                <w:rFonts w:ascii="Arial" w:hAnsi="Arial" w:cs="Arial"/>
                <w:noProof/>
                <w14:scene3d>
                  <w14:camera w14:prst="orthographicFront"/>
                  <w14:lightRig w14:rig="threePt" w14:dir="t">
                    <w14:rot w14:lat="0" w14:lon="0" w14:rev="0"/>
                  </w14:lightRig>
                </w14:scene3d>
              </w:rPr>
              <w:t>3.5.1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piktogramy na vnější straně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22</w:t>
            </w:r>
            <w:r w:rsidR="00FB4ABE" w:rsidRPr="00812A8F">
              <w:rPr>
                <w:rFonts w:ascii="Arial" w:hAnsi="Arial" w:cs="Arial"/>
                <w:noProof/>
                <w:webHidden/>
              </w:rPr>
              <w:fldChar w:fldCharType="end"/>
            </w:r>
          </w:hyperlink>
        </w:p>
        <w:p w14:paraId="5D373B42" w14:textId="06BFF5C4"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3" w:history="1">
            <w:r w:rsidR="00FB4ABE" w:rsidRPr="002E4CA4">
              <w:rPr>
                <w:rStyle w:val="Hypertextovodkaz"/>
                <w:rFonts w:ascii="Arial" w:hAnsi="Arial" w:cs="Arial"/>
                <w:noProof/>
                <w14:scene3d>
                  <w14:camera w14:prst="orthographicFront"/>
                  <w14:lightRig w14:rig="threePt" w14:dir="t">
                    <w14:rot w14:lat="0" w14:lon="0" w14:rev="0"/>
                  </w14:lightRig>
                </w14:scene3d>
              </w:rPr>
              <w:t>3.5.2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piktogramy uvnitř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22</w:t>
            </w:r>
            <w:r w:rsidR="00FB4ABE" w:rsidRPr="00812A8F">
              <w:rPr>
                <w:rFonts w:ascii="Arial" w:hAnsi="Arial" w:cs="Arial"/>
                <w:noProof/>
                <w:webHidden/>
              </w:rPr>
              <w:fldChar w:fldCharType="end"/>
            </w:r>
          </w:hyperlink>
        </w:p>
        <w:p w14:paraId="2AE94C5D" w14:textId="3B3E31A3"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4" w:history="1">
            <w:r w:rsidR="00FB4ABE" w:rsidRPr="002E4CA4">
              <w:rPr>
                <w:rStyle w:val="Hypertextovodkaz"/>
                <w:rFonts w:ascii="Arial" w:hAnsi="Arial" w:cs="Arial"/>
                <w:noProof/>
                <w14:scene3d>
                  <w14:camera w14:prst="orthographicFront"/>
                  <w14:lightRig w14:rig="threePt" w14:dir="t">
                    <w14:rot w14:lat="0" w14:lon="0" w14:rev="0"/>
                  </w14:lightRig>
                </w14:scene3d>
              </w:rPr>
              <w:t>3.5.3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Příklady grafické podoby piktogramů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22</w:t>
            </w:r>
            <w:r w:rsidR="00FB4ABE" w:rsidRPr="00812A8F">
              <w:rPr>
                <w:rFonts w:ascii="Arial" w:hAnsi="Arial" w:cs="Arial"/>
                <w:noProof/>
                <w:webHidden/>
              </w:rPr>
              <w:fldChar w:fldCharType="end"/>
            </w:r>
          </w:hyperlink>
        </w:p>
        <w:p w14:paraId="53234927" w14:textId="09B2EAF4"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5" w:history="1">
            <w:r w:rsidR="00FB4ABE" w:rsidRPr="002E4CA4">
              <w:rPr>
                <w:rStyle w:val="Hypertextovodkaz"/>
                <w:rFonts w:ascii="Arial" w:hAnsi="Arial" w:cs="Arial"/>
                <w:noProof/>
              </w:rPr>
              <w:t>3.6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Přeprava osob se sníženou schopností pohybu a orientace, dětských kočárků a invalidních vozíků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23</w:t>
            </w:r>
            <w:r w:rsidR="00FB4ABE" w:rsidRPr="00812A8F">
              <w:rPr>
                <w:rFonts w:ascii="Arial" w:hAnsi="Arial" w:cs="Arial"/>
                <w:noProof/>
                <w:webHidden/>
              </w:rPr>
              <w:fldChar w:fldCharType="end"/>
            </w:r>
          </w:hyperlink>
        </w:p>
        <w:p w14:paraId="0BBA2DF2" w14:textId="0E949379"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6" w:history="1">
            <w:r w:rsidR="00FB4ABE" w:rsidRPr="002E4CA4">
              <w:rPr>
                <w:rStyle w:val="Hypertextovodkaz"/>
                <w:rFonts w:ascii="Arial" w:hAnsi="Arial" w:cs="Arial"/>
                <w:noProof/>
              </w:rPr>
              <w:t>3.7</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Klimatická a světelná pohoda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23</w:t>
            </w:r>
            <w:r w:rsidR="00FB4ABE" w:rsidRPr="00812A8F">
              <w:rPr>
                <w:rFonts w:ascii="Arial" w:hAnsi="Arial" w:cs="Arial"/>
                <w:noProof/>
                <w:webHidden/>
              </w:rPr>
              <w:fldChar w:fldCharType="end"/>
            </w:r>
          </w:hyperlink>
        </w:p>
        <w:p w14:paraId="0081490D" w14:textId="6336A443"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7" w:history="1">
            <w:r w:rsidR="00FB4ABE" w:rsidRPr="002E4CA4">
              <w:rPr>
                <w:rStyle w:val="Hypertextovodkaz"/>
                <w:rFonts w:ascii="Arial" w:hAnsi="Arial" w:cs="Arial"/>
                <w:noProof/>
                <w14:scene3d>
                  <w14:camera w14:prst="orthographicFront"/>
                  <w14:lightRig w14:rig="threePt" w14:dir="t">
                    <w14:rot w14:lat="0" w14:lon="0" w14:rev="0"/>
                  </w14:lightRig>
                </w14:scene3d>
              </w:rPr>
              <w:t>3.7.1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Klimatická pohoda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23</w:t>
            </w:r>
            <w:r w:rsidR="00FB4ABE" w:rsidRPr="00812A8F">
              <w:rPr>
                <w:rFonts w:ascii="Arial" w:hAnsi="Arial" w:cs="Arial"/>
                <w:noProof/>
                <w:webHidden/>
              </w:rPr>
              <w:fldChar w:fldCharType="end"/>
            </w:r>
          </w:hyperlink>
        </w:p>
        <w:p w14:paraId="7ADC2AAC" w14:textId="15054CF7"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8" w:history="1">
            <w:r w:rsidR="00FB4ABE" w:rsidRPr="002E4CA4">
              <w:rPr>
                <w:rStyle w:val="Hypertextovodkaz"/>
                <w:rFonts w:ascii="Arial" w:hAnsi="Arial" w:cs="Arial"/>
                <w:noProof/>
                <w14:scene3d>
                  <w14:camera w14:prst="orthographicFront"/>
                  <w14:lightRig w14:rig="threePt" w14:dir="t">
                    <w14:rot w14:lat="0" w14:lon="0" w14:rev="0"/>
                  </w14:lightRig>
                </w14:scene3d>
              </w:rPr>
              <w:t>3.7.2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Světelná pohoda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24</w:t>
            </w:r>
            <w:r w:rsidR="00FB4ABE" w:rsidRPr="00812A8F">
              <w:rPr>
                <w:rFonts w:ascii="Arial" w:hAnsi="Arial" w:cs="Arial"/>
                <w:noProof/>
                <w:webHidden/>
              </w:rPr>
              <w:fldChar w:fldCharType="end"/>
            </w:r>
          </w:hyperlink>
        </w:p>
        <w:p w14:paraId="6B5DF61A" w14:textId="4C3CFEAA"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9" w:history="1">
            <w:r w:rsidR="00FB4ABE" w:rsidRPr="002E4CA4">
              <w:rPr>
                <w:rStyle w:val="Hypertextovodkaz"/>
                <w:rFonts w:ascii="Arial" w:hAnsi="Arial" w:cs="Arial"/>
                <w:noProof/>
              </w:rPr>
              <w:t>3.8</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Čistota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24</w:t>
            </w:r>
            <w:r w:rsidR="00FB4ABE" w:rsidRPr="00812A8F">
              <w:rPr>
                <w:rFonts w:ascii="Arial" w:hAnsi="Arial" w:cs="Arial"/>
                <w:noProof/>
                <w:webHidden/>
              </w:rPr>
              <w:fldChar w:fldCharType="end"/>
            </w:r>
          </w:hyperlink>
        </w:p>
        <w:p w14:paraId="0EB7454D" w14:textId="6F12DDA8"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0" w:history="1">
            <w:r w:rsidR="00FB4ABE" w:rsidRPr="002E4CA4">
              <w:rPr>
                <w:rStyle w:val="Hypertextovodkaz"/>
                <w:rFonts w:ascii="Arial" w:hAnsi="Arial" w:cs="Arial"/>
                <w:noProof/>
              </w:rPr>
              <w:t>3.9</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Technický stav a průměrné stáří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25</w:t>
            </w:r>
            <w:r w:rsidR="00FB4ABE" w:rsidRPr="00812A8F">
              <w:rPr>
                <w:rFonts w:ascii="Arial" w:hAnsi="Arial" w:cs="Arial"/>
                <w:noProof/>
                <w:webHidden/>
              </w:rPr>
              <w:fldChar w:fldCharType="end"/>
            </w:r>
          </w:hyperlink>
        </w:p>
        <w:p w14:paraId="27EA4635" w14:textId="2A845121"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1" w:history="1">
            <w:r w:rsidR="00FB4ABE" w:rsidRPr="002E4CA4">
              <w:rPr>
                <w:rStyle w:val="Hypertextovodkaz"/>
                <w:rFonts w:ascii="Arial" w:hAnsi="Arial" w:cs="Arial"/>
                <w:noProof/>
              </w:rPr>
              <w:t>3.10</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Certifikace vozidel a vybavení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26</w:t>
            </w:r>
            <w:r w:rsidR="00FB4ABE" w:rsidRPr="00812A8F">
              <w:rPr>
                <w:rFonts w:ascii="Arial" w:hAnsi="Arial" w:cs="Arial"/>
                <w:noProof/>
                <w:webHidden/>
              </w:rPr>
              <w:fldChar w:fldCharType="end"/>
            </w:r>
          </w:hyperlink>
        </w:p>
        <w:p w14:paraId="619431AC" w14:textId="45044F50"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12" w:history="1">
            <w:r w:rsidR="00FB4ABE" w:rsidRPr="002E4CA4">
              <w:rPr>
                <w:rStyle w:val="Hypertextovodkaz"/>
                <w:rFonts w:ascii="Arial" w:hAnsi="Arial" w:cs="Arial"/>
                <w:noProof/>
                <w14:scene3d>
                  <w14:camera w14:prst="orthographicFront"/>
                  <w14:lightRig w14:rig="threePt" w14:dir="t">
                    <w14:rot w14:lat="0" w14:lon="0" w14:rev="0"/>
                  </w14:lightRig>
                </w14:scene3d>
              </w:rPr>
              <w:t>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OZNAČENÍ, VYBAVENÍ A VZHLEDU ZASTÁVEK</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26</w:t>
            </w:r>
            <w:r w:rsidR="00FB4ABE" w:rsidRPr="00812A8F">
              <w:rPr>
                <w:rFonts w:ascii="Arial" w:hAnsi="Arial" w:cs="Arial"/>
                <w:noProof/>
                <w:webHidden/>
              </w:rPr>
              <w:fldChar w:fldCharType="end"/>
            </w:r>
          </w:hyperlink>
        </w:p>
        <w:p w14:paraId="0D428C33" w14:textId="5FC0FD74"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3" w:history="1">
            <w:r w:rsidR="00FB4ABE" w:rsidRPr="002E4CA4">
              <w:rPr>
                <w:rStyle w:val="Hypertextovodkaz"/>
                <w:rFonts w:ascii="Arial" w:hAnsi="Arial" w:cs="Arial"/>
                <w:noProof/>
              </w:rPr>
              <w:t>4.1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Kategorie zastávek VDV</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27</w:t>
            </w:r>
            <w:r w:rsidR="00FB4ABE" w:rsidRPr="00812A8F">
              <w:rPr>
                <w:rFonts w:ascii="Arial" w:hAnsi="Arial" w:cs="Arial"/>
                <w:noProof/>
                <w:webHidden/>
              </w:rPr>
              <w:fldChar w:fldCharType="end"/>
            </w:r>
          </w:hyperlink>
        </w:p>
        <w:p w14:paraId="4D09258B" w14:textId="08670BF0"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4" w:history="1">
            <w:r w:rsidR="00FB4ABE" w:rsidRPr="002E4CA4">
              <w:rPr>
                <w:rStyle w:val="Hypertextovodkaz"/>
                <w:rFonts w:ascii="Arial" w:hAnsi="Arial" w:cs="Arial"/>
                <w:noProof/>
              </w:rPr>
              <w:t>4.2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Značení a vybavení zastávek</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27</w:t>
            </w:r>
            <w:r w:rsidR="00FB4ABE" w:rsidRPr="00812A8F">
              <w:rPr>
                <w:rFonts w:ascii="Arial" w:hAnsi="Arial" w:cs="Arial"/>
                <w:noProof/>
                <w:webHidden/>
              </w:rPr>
              <w:fldChar w:fldCharType="end"/>
            </w:r>
          </w:hyperlink>
        </w:p>
        <w:p w14:paraId="72F214FE" w14:textId="27847A3E"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15" w:history="1">
            <w:r w:rsidR="00FB4ABE" w:rsidRPr="002E4CA4">
              <w:rPr>
                <w:rStyle w:val="Hypertextovodkaz"/>
                <w:rFonts w:ascii="Arial" w:hAnsi="Arial" w:cs="Arial"/>
                <w:noProof/>
                <w14:scene3d>
                  <w14:camera w14:prst="orthographicFront"/>
                  <w14:lightRig w14:rig="threePt" w14:dir="t">
                    <w14:rot w14:lat="0" w14:lon="0" w14:rev="0"/>
                  </w14:lightRig>
                </w14:scene3d>
              </w:rPr>
              <w:t>4.2.1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Zařízení pro zveřejňování jízdních řádů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28</w:t>
            </w:r>
            <w:r w:rsidR="00FB4ABE" w:rsidRPr="00812A8F">
              <w:rPr>
                <w:rFonts w:ascii="Arial" w:hAnsi="Arial" w:cs="Arial"/>
                <w:noProof/>
                <w:webHidden/>
              </w:rPr>
              <w:fldChar w:fldCharType="end"/>
            </w:r>
          </w:hyperlink>
        </w:p>
        <w:p w14:paraId="4C1C49C3" w14:textId="67D339FB"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16" w:history="1">
            <w:r w:rsidR="00FB4ABE" w:rsidRPr="002E4CA4">
              <w:rPr>
                <w:rStyle w:val="Hypertextovodkaz"/>
                <w:rFonts w:ascii="Arial" w:hAnsi="Arial" w:cs="Arial"/>
                <w:noProof/>
                <w14:scene3d>
                  <w14:camera w14:prst="orthographicFront"/>
                  <w14:lightRig w14:rig="threePt" w14:dir="t">
                    <w14:rot w14:lat="0" w14:lon="0" w14:rev="0"/>
                  </w14:lightRig>
                </w14:scene3d>
              </w:rPr>
              <w:t>4.2.2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Standardní rozmístění informací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28</w:t>
            </w:r>
            <w:r w:rsidR="00FB4ABE" w:rsidRPr="00812A8F">
              <w:rPr>
                <w:rFonts w:ascii="Arial" w:hAnsi="Arial" w:cs="Arial"/>
                <w:noProof/>
                <w:webHidden/>
              </w:rPr>
              <w:fldChar w:fldCharType="end"/>
            </w:r>
          </w:hyperlink>
        </w:p>
        <w:p w14:paraId="7446907C" w14:textId="02496291"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17" w:history="1">
            <w:r w:rsidR="00FB4ABE" w:rsidRPr="002E4CA4">
              <w:rPr>
                <w:rStyle w:val="Hypertextovodkaz"/>
                <w:rFonts w:ascii="Arial" w:hAnsi="Arial" w:cs="Arial"/>
                <w:noProof/>
                <w14:scene3d>
                  <w14:camera w14:prst="orthographicFront"/>
                  <w14:lightRig w14:rig="threePt" w14:dir="t">
                    <w14:rot w14:lat="0" w14:lon="0" w14:rev="0"/>
                  </w14:lightRig>
                </w14:scene3d>
              </w:rPr>
              <w:t>4.2.3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Další povinnosti vlastníka zařízení pro zveřejňování jízdních řádů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29</w:t>
            </w:r>
            <w:r w:rsidR="00FB4ABE" w:rsidRPr="00812A8F">
              <w:rPr>
                <w:rFonts w:ascii="Arial" w:hAnsi="Arial" w:cs="Arial"/>
                <w:noProof/>
                <w:webHidden/>
              </w:rPr>
              <w:fldChar w:fldCharType="end"/>
            </w:r>
          </w:hyperlink>
        </w:p>
        <w:p w14:paraId="5221CC4C" w14:textId="33F22A53"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8" w:history="1">
            <w:r w:rsidR="00FB4ABE" w:rsidRPr="002E4CA4">
              <w:rPr>
                <w:rStyle w:val="Hypertextovodkaz"/>
                <w:rFonts w:ascii="Arial" w:hAnsi="Arial" w:cs="Arial"/>
                <w:noProof/>
              </w:rPr>
              <w:t>4.3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Tabulka s dalšími dopravními informacemi</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30</w:t>
            </w:r>
            <w:r w:rsidR="00FB4ABE" w:rsidRPr="00812A8F">
              <w:rPr>
                <w:rFonts w:ascii="Arial" w:hAnsi="Arial" w:cs="Arial"/>
                <w:noProof/>
                <w:webHidden/>
              </w:rPr>
              <w:fldChar w:fldCharType="end"/>
            </w:r>
          </w:hyperlink>
        </w:p>
        <w:p w14:paraId="75A76522" w14:textId="4E656245"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19" w:history="1">
            <w:r w:rsidR="00FB4ABE" w:rsidRPr="002E4CA4">
              <w:rPr>
                <w:rStyle w:val="Hypertextovodkaz"/>
                <w:rFonts w:ascii="Arial" w:hAnsi="Arial" w:cs="Arial"/>
                <w:noProof/>
                <w14:scene3d>
                  <w14:camera w14:prst="orthographicFront"/>
                  <w14:lightRig w14:rig="threePt" w14:dir="t">
                    <w14:rot w14:lat="0" w14:lon="0" w14:rev="0"/>
                  </w14:lightRig>
                </w14:scene3d>
              </w:rPr>
              <w:t>4.3.1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Tabulky s dalšími dopravními informacemi v zastávkách I. třídy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30</w:t>
            </w:r>
            <w:r w:rsidR="00FB4ABE" w:rsidRPr="00812A8F">
              <w:rPr>
                <w:rFonts w:ascii="Arial" w:hAnsi="Arial" w:cs="Arial"/>
                <w:noProof/>
                <w:webHidden/>
              </w:rPr>
              <w:fldChar w:fldCharType="end"/>
            </w:r>
          </w:hyperlink>
        </w:p>
        <w:p w14:paraId="31DFCE47" w14:textId="4C8D872F"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20" w:history="1">
            <w:r w:rsidR="00FB4ABE" w:rsidRPr="002E4CA4">
              <w:rPr>
                <w:rStyle w:val="Hypertextovodkaz"/>
                <w:rFonts w:ascii="Arial" w:hAnsi="Arial" w:cs="Arial"/>
                <w:noProof/>
                <w14:scene3d>
                  <w14:camera w14:prst="orthographicFront"/>
                  <w14:lightRig w14:rig="threePt" w14:dir="t">
                    <w14:rot w14:lat="0" w14:lon="0" w14:rev="0"/>
                  </w14:lightRig>
                </w14:scene3d>
              </w:rPr>
              <w:t>4.3.2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Tabulka s dalšími dopravními informacemi v zastávkách II. třídy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30</w:t>
            </w:r>
            <w:r w:rsidR="00FB4ABE" w:rsidRPr="00812A8F">
              <w:rPr>
                <w:rFonts w:ascii="Arial" w:hAnsi="Arial" w:cs="Arial"/>
                <w:noProof/>
                <w:webHidden/>
              </w:rPr>
              <w:fldChar w:fldCharType="end"/>
            </w:r>
          </w:hyperlink>
        </w:p>
        <w:p w14:paraId="71F93642" w14:textId="6AAD1F08"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1" w:history="1">
            <w:r w:rsidR="00FB4ABE" w:rsidRPr="002E4CA4">
              <w:rPr>
                <w:rStyle w:val="Hypertextovodkaz"/>
                <w:rFonts w:ascii="Arial" w:hAnsi="Arial" w:cs="Arial"/>
                <w:noProof/>
              </w:rPr>
              <w:t>4.4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Označení zastávek</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31</w:t>
            </w:r>
            <w:r w:rsidR="00FB4ABE" w:rsidRPr="00812A8F">
              <w:rPr>
                <w:rFonts w:ascii="Arial" w:hAnsi="Arial" w:cs="Arial"/>
                <w:noProof/>
                <w:webHidden/>
              </w:rPr>
              <w:fldChar w:fldCharType="end"/>
            </w:r>
          </w:hyperlink>
        </w:p>
        <w:p w14:paraId="00A37239" w14:textId="510E991E"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22" w:history="1">
            <w:r w:rsidR="00FB4ABE" w:rsidRPr="002E4CA4">
              <w:rPr>
                <w:rStyle w:val="Hypertextovodkaz"/>
                <w:rFonts w:ascii="Arial" w:hAnsi="Arial" w:cs="Arial"/>
                <w:noProof/>
                <w14:scene3d>
                  <w14:camera w14:prst="orthographicFront"/>
                  <w14:lightRig w14:rig="threePt" w14:dir="t">
                    <w14:rot w14:lat="0" w14:lon="0" w14:rev="0"/>
                  </w14:lightRig>
                </w14:scene3d>
              </w:rPr>
              <w:t>4.4.1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Zastávky skupiny 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31</w:t>
            </w:r>
            <w:r w:rsidR="00FB4ABE" w:rsidRPr="00812A8F">
              <w:rPr>
                <w:rFonts w:ascii="Arial" w:hAnsi="Arial" w:cs="Arial"/>
                <w:noProof/>
                <w:webHidden/>
              </w:rPr>
              <w:fldChar w:fldCharType="end"/>
            </w:r>
          </w:hyperlink>
        </w:p>
        <w:p w14:paraId="1961AC15" w14:textId="09DC80B7"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23" w:history="1">
            <w:r w:rsidR="00FB4ABE" w:rsidRPr="002E4CA4">
              <w:rPr>
                <w:rStyle w:val="Hypertextovodkaz"/>
                <w:rFonts w:ascii="Arial" w:hAnsi="Arial" w:cs="Arial"/>
                <w:noProof/>
                <w14:scene3d>
                  <w14:camera w14:prst="orthographicFront"/>
                  <w14:lightRig w14:rig="threePt" w14:dir="t">
                    <w14:rot w14:lat="0" w14:lon="0" w14:rev="0"/>
                  </w14:lightRig>
                </w14:scene3d>
              </w:rPr>
              <w:t>4.4.2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Zastávky skupiny B – standard designu VDV</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31</w:t>
            </w:r>
            <w:r w:rsidR="00FB4ABE" w:rsidRPr="00812A8F">
              <w:rPr>
                <w:rFonts w:ascii="Arial" w:hAnsi="Arial" w:cs="Arial"/>
                <w:noProof/>
                <w:webHidden/>
              </w:rPr>
              <w:fldChar w:fldCharType="end"/>
            </w:r>
          </w:hyperlink>
        </w:p>
        <w:p w14:paraId="53135E05" w14:textId="00312BED"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4" w:history="1">
            <w:r w:rsidR="00FB4ABE" w:rsidRPr="002E4CA4">
              <w:rPr>
                <w:rStyle w:val="Hypertextovodkaz"/>
                <w:rFonts w:ascii="Arial" w:hAnsi="Arial" w:cs="Arial"/>
                <w:noProof/>
              </w:rPr>
              <w:t>4.5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Vlastnictví zastávek IDS VDV</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32</w:t>
            </w:r>
            <w:r w:rsidR="00FB4ABE" w:rsidRPr="00812A8F">
              <w:rPr>
                <w:rFonts w:ascii="Arial" w:hAnsi="Arial" w:cs="Arial"/>
                <w:noProof/>
                <w:webHidden/>
              </w:rPr>
              <w:fldChar w:fldCharType="end"/>
            </w:r>
          </w:hyperlink>
        </w:p>
        <w:p w14:paraId="290ADA98" w14:textId="0F596A32"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5" w:history="1">
            <w:r w:rsidR="00FB4ABE" w:rsidRPr="002E4CA4">
              <w:rPr>
                <w:rStyle w:val="Hypertextovodkaz"/>
                <w:rFonts w:ascii="Arial" w:hAnsi="Arial" w:cs="Arial"/>
                <w:noProof/>
              </w:rPr>
              <w:t>4.6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Dočasné označování zastávek</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32</w:t>
            </w:r>
            <w:r w:rsidR="00FB4ABE" w:rsidRPr="00812A8F">
              <w:rPr>
                <w:rFonts w:ascii="Arial" w:hAnsi="Arial" w:cs="Arial"/>
                <w:noProof/>
                <w:webHidden/>
              </w:rPr>
              <w:fldChar w:fldCharType="end"/>
            </w:r>
          </w:hyperlink>
        </w:p>
        <w:p w14:paraId="2070C340" w14:textId="73ACAF7A"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6" w:history="1">
            <w:r w:rsidR="00FB4ABE" w:rsidRPr="002E4CA4">
              <w:rPr>
                <w:rStyle w:val="Hypertextovodkaz"/>
                <w:rFonts w:ascii="Arial" w:hAnsi="Arial" w:cs="Arial"/>
                <w:noProof/>
              </w:rPr>
              <w:t>4.7</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Pravidelná kontrola a údržba zastávek IDS VDV</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32</w:t>
            </w:r>
            <w:r w:rsidR="00FB4ABE" w:rsidRPr="00812A8F">
              <w:rPr>
                <w:rFonts w:ascii="Arial" w:hAnsi="Arial" w:cs="Arial"/>
                <w:noProof/>
                <w:webHidden/>
              </w:rPr>
              <w:fldChar w:fldCharType="end"/>
            </w:r>
          </w:hyperlink>
        </w:p>
        <w:p w14:paraId="20FF3369" w14:textId="6406D5CC"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27" w:history="1">
            <w:r w:rsidR="00FB4ABE" w:rsidRPr="002E4CA4">
              <w:rPr>
                <w:rStyle w:val="Hypertextovodkaz"/>
                <w:rFonts w:ascii="Arial" w:hAnsi="Arial" w:cs="Arial"/>
                <w:noProof/>
                <w14:scene3d>
                  <w14:camera w14:prst="orthographicFront"/>
                  <w14:lightRig w14:rig="threePt" w14:dir="t">
                    <w14:rot w14:lat="0" w14:lon="0" w14:rev="0"/>
                  </w14:lightRig>
                </w14:scene3d>
              </w:rPr>
              <w:t>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PODOBY JÍZDNÍCH ŘÁDŮ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33</w:t>
            </w:r>
            <w:r w:rsidR="00FB4ABE" w:rsidRPr="00812A8F">
              <w:rPr>
                <w:rFonts w:ascii="Arial" w:hAnsi="Arial" w:cs="Arial"/>
                <w:noProof/>
                <w:webHidden/>
              </w:rPr>
              <w:fldChar w:fldCharType="end"/>
            </w:r>
          </w:hyperlink>
        </w:p>
        <w:p w14:paraId="79640FB8" w14:textId="7618648B"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28" w:history="1">
            <w:r w:rsidR="00FB4ABE" w:rsidRPr="002E4CA4">
              <w:rPr>
                <w:rStyle w:val="Hypertextovodkaz"/>
                <w:rFonts w:ascii="Arial" w:hAnsi="Arial" w:cs="Arial"/>
                <w:noProof/>
                <w14:scene3d>
                  <w14:camera w14:prst="orthographicFront"/>
                  <w14:lightRig w14:rig="threePt" w14:dir="t">
                    <w14:rot w14:lat="0" w14:lon="0" w14:rev="0"/>
                  </w14:lightRig>
                </w14:scene3d>
              </w:rPr>
              <w:t>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JÍZDNÍCH DOKLADŮ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33</w:t>
            </w:r>
            <w:r w:rsidR="00FB4ABE" w:rsidRPr="00812A8F">
              <w:rPr>
                <w:rFonts w:ascii="Arial" w:hAnsi="Arial" w:cs="Arial"/>
                <w:noProof/>
                <w:webHidden/>
              </w:rPr>
              <w:fldChar w:fldCharType="end"/>
            </w:r>
          </w:hyperlink>
        </w:p>
        <w:p w14:paraId="0EBBF81D" w14:textId="6AAA6822"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9" w:history="1">
            <w:r w:rsidR="00FB4ABE" w:rsidRPr="002E4CA4">
              <w:rPr>
                <w:rStyle w:val="Hypertextovodkaz"/>
                <w:rFonts w:ascii="Arial" w:hAnsi="Arial" w:cs="Arial"/>
                <w:noProof/>
              </w:rPr>
              <w:t>6.1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Papírové jízdní doklady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33</w:t>
            </w:r>
            <w:r w:rsidR="00FB4ABE" w:rsidRPr="00812A8F">
              <w:rPr>
                <w:rFonts w:ascii="Arial" w:hAnsi="Arial" w:cs="Arial"/>
                <w:noProof/>
                <w:webHidden/>
              </w:rPr>
              <w:fldChar w:fldCharType="end"/>
            </w:r>
          </w:hyperlink>
        </w:p>
        <w:p w14:paraId="5C2A2429" w14:textId="5A6B9A45"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30" w:history="1">
            <w:r w:rsidR="00FB4ABE" w:rsidRPr="002E4CA4">
              <w:rPr>
                <w:rStyle w:val="Hypertextovodkaz"/>
                <w:rFonts w:ascii="Arial" w:hAnsi="Arial" w:cs="Arial"/>
                <w:noProof/>
                <w14:scene3d>
                  <w14:camera w14:prst="orthographicFront"/>
                  <w14:lightRig w14:rig="threePt" w14:dir="t">
                    <w14:rot w14:lat="0" w14:lon="0" w14:rev="0"/>
                  </w14:lightRig>
                </w14:scene3d>
              </w:rPr>
              <w:t>7</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DOPRAVNÍCH VÝKONŮ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34</w:t>
            </w:r>
            <w:r w:rsidR="00FB4ABE" w:rsidRPr="00812A8F">
              <w:rPr>
                <w:rFonts w:ascii="Arial" w:hAnsi="Arial" w:cs="Arial"/>
                <w:noProof/>
                <w:webHidden/>
              </w:rPr>
              <w:fldChar w:fldCharType="end"/>
            </w:r>
          </w:hyperlink>
        </w:p>
        <w:p w14:paraId="57BA1880" w14:textId="483E42B9"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1" w:history="1">
            <w:r w:rsidR="00FB4ABE" w:rsidRPr="002E4CA4">
              <w:rPr>
                <w:rStyle w:val="Hypertextovodkaz"/>
                <w:rFonts w:ascii="Arial" w:hAnsi="Arial" w:cs="Arial"/>
                <w:noProof/>
              </w:rPr>
              <w:t>7.1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Zajištění dopravy dle jízdních řádů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34</w:t>
            </w:r>
            <w:r w:rsidR="00FB4ABE" w:rsidRPr="00812A8F">
              <w:rPr>
                <w:rFonts w:ascii="Arial" w:hAnsi="Arial" w:cs="Arial"/>
                <w:noProof/>
                <w:webHidden/>
              </w:rPr>
              <w:fldChar w:fldCharType="end"/>
            </w:r>
          </w:hyperlink>
        </w:p>
        <w:p w14:paraId="194ADE03" w14:textId="303A38CD"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2" w:history="1">
            <w:r w:rsidR="00FB4ABE" w:rsidRPr="002E4CA4">
              <w:rPr>
                <w:rStyle w:val="Hypertextovodkaz"/>
                <w:rFonts w:ascii="Arial" w:hAnsi="Arial" w:cs="Arial"/>
                <w:noProof/>
              </w:rPr>
              <w:t>7.2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Přesnost a přistavování vozidel na zastávky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34</w:t>
            </w:r>
            <w:r w:rsidR="00FB4ABE" w:rsidRPr="00812A8F">
              <w:rPr>
                <w:rFonts w:ascii="Arial" w:hAnsi="Arial" w:cs="Arial"/>
                <w:noProof/>
                <w:webHidden/>
              </w:rPr>
              <w:fldChar w:fldCharType="end"/>
            </w:r>
          </w:hyperlink>
        </w:p>
        <w:p w14:paraId="6833E810" w14:textId="64EB11D0"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3" w:history="1">
            <w:r w:rsidR="00FB4ABE" w:rsidRPr="002E4CA4">
              <w:rPr>
                <w:rStyle w:val="Hypertextovodkaz"/>
                <w:rFonts w:ascii="Arial" w:hAnsi="Arial" w:cs="Arial"/>
                <w:noProof/>
              </w:rPr>
              <w:t>7.3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Návaznost spojů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35</w:t>
            </w:r>
            <w:r w:rsidR="00FB4ABE" w:rsidRPr="00812A8F">
              <w:rPr>
                <w:rFonts w:ascii="Arial" w:hAnsi="Arial" w:cs="Arial"/>
                <w:noProof/>
                <w:webHidden/>
              </w:rPr>
              <w:fldChar w:fldCharType="end"/>
            </w:r>
          </w:hyperlink>
        </w:p>
        <w:p w14:paraId="2A5A98E3" w14:textId="0A1FD2E5"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4" w:history="1">
            <w:r w:rsidR="00FB4ABE" w:rsidRPr="002E4CA4">
              <w:rPr>
                <w:rStyle w:val="Hypertextovodkaz"/>
                <w:rFonts w:ascii="Arial" w:hAnsi="Arial" w:cs="Arial"/>
                <w:noProof/>
              </w:rPr>
              <w:t>7.4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Mimořádnosti v dopravě</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36</w:t>
            </w:r>
            <w:r w:rsidR="00FB4ABE" w:rsidRPr="00812A8F">
              <w:rPr>
                <w:rFonts w:ascii="Arial" w:hAnsi="Arial" w:cs="Arial"/>
                <w:noProof/>
                <w:webHidden/>
              </w:rPr>
              <w:fldChar w:fldCharType="end"/>
            </w:r>
          </w:hyperlink>
        </w:p>
        <w:p w14:paraId="70A80598" w14:textId="10C20DEC"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35" w:history="1">
            <w:r w:rsidR="00FB4ABE" w:rsidRPr="002E4CA4">
              <w:rPr>
                <w:rStyle w:val="Hypertextovodkaz"/>
                <w:rFonts w:ascii="Arial" w:hAnsi="Arial" w:cs="Arial"/>
                <w:noProof/>
                <w14:scene3d>
                  <w14:camera w14:prst="orthographicFront"/>
                  <w14:lightRig w14:rig="threePt" w14:dir="t">
                    <w14:rot w14:lat="0" w14:lon="0" w14:rev="0"/>
                  </w14:lightRig>
                </w14:scene3d>
              </w:rPr>
              <w:t>7.4.1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Mimořádnosti v dopravě způsobené dopravcem</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36</w:t>
            </w:r>
            <w:r w:rsidR="00FB4ABE" w:rsidRPr="00812A8F">
              <w:rPr>
                <w:rFonts w:ascii="Arial" w:hAnsi="Arial" w:cs="Arial"/>
                <w:noProof/>
                <w:webHidden/>
              </w:rPr>
              <w:fldChar w:fldCharType="end"/>
            </w:r>
          </w:hyperlink>
        </w:p>
        <w:p w14:paraId="78EB7CD8" w14:textId="38705CC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36" w:history="1">
            <w:r w:rsidR="00FB4ABE" w:rsidRPr="002E4CA4">
              <w:rPr>
                <w:rStyle w:val="Hypertextovodkaz"/>
                <w:rFonts w:ascii="Arial" w:hAnsi="Arial" w:cs="Arial"/>
                <w:noProof/>
                <w14:scene3d>
                  <w14:camera w14:prst="orthographicFront"/>
                  <w14:lightRig w14:rig="threePt" w14:dir="t">
                    <w14:rot w14:lat="0" w14:lon="0" w14:rev="0"/>
                  </w14:lightRig>
                </w14:scene3d>
              </w:rPr>
              <w:t>7.4.2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Mimořádnosti v dopravě nezávislé na dopravci</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37</w:t>
            </w:r>
            <w:r w:rsidR="00FB4ABE" w:rsidRPr="00812A8F">
              <w:rPr>
                <w:rFonts w:ascii="Arial" w:hAnsi="Arial" w:cs="Arial"/>
                <w:noProof/>
                <w:webHidden/>
              </w:rPr>
              <w:fldChar w:fldCharType="end"/>
            </w:r>
          </w:hyperlink>
        </w:p>
        <w:p w14:paraId="7D216892" w14:textId="17731B8C"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37" w:history="1">
            <w:r w:rsidR="00FB4ABE" w:rsidRPr="002E4CA4">
              <w:rPr>
                <w:rStyle w:val="Hypertextovodkaz"/>
                <w:rFonts w:ascii="Arial" w:hAnsi="Arial" w:cs="Arial"/>
                <w:noProof/>
                <w14:scene3d>
                  <w14:camera w14:prst="orthographicFront"/>
                  <w14:lightRig w14:rig="threePt" w14:dir="t">
                    <w14:rot w14:lat="0" w14:lon="0" w14:rev="0"/>
                  </w14:lightRig>
                </w14:scene3d>
              </w:rPr>
              <w:t>7.4.3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Postup v případě mimořádnosti v dopravě</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37</w:t>
            </w:r>
            <w:r w:rsidR="00FB4ABE" w:rsidRPr="00812A8F">
              <w:rPr>
                <w:rFonts w:ascii="Arial" w:hAnsi="Arial" w:cs="Arial"/>
                <w:noProof/>
                <w:webHidden/>
              </w:rPr>
              <w:fldChar w:fldCharType="end"/>
            </w:r>
          </w:hyperlink>
        </w:p>
        <w:p w14:paraId="05B59DDB" w14:textId="617DC9CD"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8" w:history="1">
            <w:r w:rsidR="00FB4ABE" w:rsidRPr="002E4CA4">
              <w:rPr>
                <w:rStyle w:val="Hypertextovodkaz"/>
                <w:rFonts w:ascii="Arial" w:hAnsi="Arial" w:cs="Arial"/>
                <w:noProof/>
              </w:rPr>
              <w:t>7.5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Záznam o provozu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38</w:t>
            </w:r>
            <w:r w:rsidR="00FB4ABE" w:rsidRPr="00812A8F">
              <w:rPr>
                <w:rFonts w:ascii="Arial" w:hAnsi="Arial" w:cs="Arial"/>
                <w:noProof/>
                <w:webHidden/>
              </w:rPr>
              <w:fldChar w:fldCharType="end"/>
            </w:r>
          </w:hyperlink>
        </w:p>
        <w:p w14:paraId="237594EE" w14:textId="16D8E35C"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9" w:history="1">
            <w:r w:rsidR="00FB4ABE" w:rsidRPr="002E4CA4">
              <w:rPr>
                <w:rStyle w:val="Hypertextovodkaz"/>
                <w:rFonts w:ascii="Arial" w:hAnsi="Arial" w:cs="Arial"/>
                <w:noProof/>
              </w:rPr>
              <w:t>7.6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provozní a operativní zálohy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38</w:t>
            </w:r>
            <w:r w:rsidR="00FB4ABE" w:rsidRPr="00812A8F">
              <w:rPr>
                <w:rFonts w:ascii="Arial" w:hAnsi="Arial" w:cs="Arial"/>
                <w:noProof/>
                <w:webHidden/>
              </w:rPr>
              <w:fldChar w:fldCharType="end"/>
            </w:r>
          </w:hyperlink>
        </w:p>
        <w:p w14:paraId="70DF350A" w14:textId="27FF9E1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0" w:history="1">
            <w:r w:rsidR="00FB4ABE" w:rsidRPr="002E4CA4">
              <w:rPr>
                <w:rStyle w:val="Hypertextovodkaz"/>
                <w:rFonts w:ascii="Arial" w:hAnsi="Arial" w:cs="Arial"/>
                <w:noProof/>
                <w14:scene3d>
                  <w14:camera w14:prst="orthographicFront"/>
                  <w14:lightRig w14:rig="threePt" w14:dir="t">
                    <w14:rot w14:lat="0" w14:lon="0" w14:rev="0"/>
                  </w14:lightRig>
                </w14:scene3d>
              </w:rPr>
              <w:t>7.6.1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Provozní záloha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38</w:t>
            </w:r>
            <w:r w:rsidR="00FB4ABE" w:rsidRPr="00812A8F">
              <w:rPr>
                <w:rFonts w:ascii="Arial" w:hAnsi="Arial" w:cs="Arial"/>
                <w:noProof/>
                <w:webHidden/>
              </w:rPr>
              <w:fldChar w:fldCharType="end"/>
            </w:r>
          </w:hyperlink>
        </w:p>
        <w:p w14:paraId="3E02C4E2" w14:textId="7AACDFF3"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1" w:history="1">
            <w:r w:rsidR="00FB4ABE" w:rsidRPr="002E4CA4">
              <w:rPr>
                <w:rStyle w:val="Hypertextovodkaz"/>
                <w:rFonts w:ascii="Arial" w:hAnsi="Arial" w:cs="Arial"/>
                <w:noProof/>
                <w14:scene3d>
                  <w14:camera w14:prst="orthographicFront"/>
                  <w14:lightRig w14:rig="threePt" w14:dir="t">
                    <w14:rot w14:lat="0" w14:lon="0" w14:rev="0"/>
                  </w14:lightRig>
                </w14:scene3d>
              </w:rPr>
              <w:t>7.6.2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Operativní záloha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39</w:t>
            </w:r>
            <w:r w:rsidR="00FB4ABE" w:rsidRPr="00812A8F">
              <w:rPr>
                <w:rFonts w:ascii="Arial" w:hAnsi="Arial" w:cs="Arial"/>
                <w:noProof/>
                <w:webHidden/>
              </w:rPr>
              <w:fldChar w:fldCharType="end"/>
            </w:r>
          </w:hyperlink>
        </w:p>
        <w:p w14:paraId="0B47DC82" w14:textId="38B7D253"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42" w:history="1">
            <w:r w:rsidR="00FB4ABE" w:rsidRPr="002E4CA4">
              <w:rPr>
                <w:rStyle w:val="Hypertextovodkaz"/>
                <w:rFonts w:ascii="Arial" w:hAnsi="Arial" w:cs="Arial"/>
                <w:noProof/>
              </w:rPr>
              <w:t>7.7</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Stanovení požadavků na zaměstnance dopravců přicházející do styku s cestující veřejností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39</w:t>
            </w:r>
            <w:r w:rsidR="00FB4ABE" w:rsidRPr="00812A8F">
              <w:rPr>
                <w:rFonts w:ascii="Arial" w:hAnsi="Arial" w:cs="Arial"/>
                <w:noProof/>
                <w:webHidden/>
              </w:rPr>
              <w:fldChar w:fldCharType="end"/>
            </w:r>
          </w:hyperlink>
        </w:p>
        <w:p w14:paraId="5EE328DD" w14:textId="20607362"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3" w:history="1">
            <w:r w:rsidR="00FB4ABE" w:rsidRPr="002E4CA4">
              <w:rPr>
                <w:rStyle w:val="Hypertextovodkaz"/>
                <w:rFonts w:ascii="Arial" w:hAnsi="Arial" w:cs="Arial"/>
                <w:noProof/>
                <w14:scene3d>
                  <w14:camera w14:prst="orthographicFront"/>
                  <w14:lightRig w14:rig="threePt" w14:dir="t">
                    <w14:rot w14:lat="0" w14:lon="0" w14:rev="0"/>
                  </w14:lightRig>
                </w14:scene3d>
              </w:rPr>
              <w:t>7.7.1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Požadavky na servisní personál dopravců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40</w:t>
            </w:r>
            <w:r w:rsidR="00FB4ABE" w:rsidRPr="00812A8F">
              <w:rPr>
                <w:rFonts w:ascii="Arial" w:hAnsi="Arial" w:cs="Arial"/>
                <w:noProof/>
                <w:webHidden/>
              </w:rPr>
              <w:fldChar w:fldCharType="end"/>
            </w:r>
          </w:hyperlink>
        </w:p>
        <w:p w14:paraId="4BA3849F" w14:textId="16031F98"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44" w:history="1">
            <w:r w:rsidR="00FB4ABE" w:rsidRPr="002E4CA4">
              <w:rPr>
                <w:rStyle w:val="Hypertextovodkaz"/>
                <w:rFonts w:ascii="Arial" w:hAnsi="Arial" w:cs="Arial"/>
                <w:noProof/>
              </w:rPr>
              <w:t>7.8</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povinnosti dopravců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5B239589" w14:textId="7E7D49A3"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45" w:history="1">
            <w:r w:rsidR="00FB4ABE" w:rsidRPr="002E4CA4">
              <w:rPr>
                <w:rStyle w:val="Hypertextovodkaz"/>
                <w:rFonts w:ascii="Arial" w:hAnsi="Arial" w:cs="Arial"/>
                <w:noProof/>
              </w:rPr>
              <w:t>7.9</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Školení zaměstnanců dopravce</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7F2C976F" w14:textId="39D45830"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46" w:history="1">
            <w:r w:rsidR="00FB4ABE" w:rsidRPr="002E4CA4">
              <w:rPr>
                <w:rStyle w:val="Hypertextovodkaz"/>
                <w:rFonts w:ascii="Arial" w:hAnsi="Arial" w:cs="Arial"/>
                <w:noProof/>
                <w14:scene3d>
                  <w14:camera w14:prst="orthographicFront"/>
                  <w14:lightRig w14:rig="threePt" w14:dir="t">
                    <w14:rot w14:lat="0" w14:lon="0" w14:rev="0"/>
                  </w14:lightRig>
                </w14:scene3d>
              </w:rPr>
              <w:t>8</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VÝLUK A OMEZENÍ DOPRAVY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6CBA8864" w14:textId="497E2A75"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47" w:history="1">
            <w:r w:rsidR="00FB4ABE" w:rsidRPr="002E4CA4">
              <w:rPr>
                <w:rStyle w:val="Hypertextovodkaz"/>
                <w:rFonts w:ascii="Arial" w:hAnsi="Arial" w:cs="Arial"/>
                <w:noProof/>
              </w:rPr>
              <w:t>8.1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Výluky na železnici</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4B0F42F6" w14:textId="36221BA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8" w:history="1">
            <w:r w:rsidR="00FB4ABE" w:rsidRPr="002E4CA4">
              <w:rPr>
                <w:rStyle w:val="Hypertextovodkaz"/>
                <w:rFonts w:ascii="Arial" w:hAnsi="Arial" w:cs="Arial"/>
                <w:noProof/>
                <w14:scene3d>
                  <w14:camera w14:prst="orthographicFront"/>
                  <w14:lightRig w14:rig="threePt" w14:dir="t">
                    <w14:rot w14:lat="0" w14:lon="0" w14:rev="0"/>
                  </w14:lightRig>
                </w14:scene3d>
              </w:rPr>
              <w:t>8.1.1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Plánované výluky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2388C118" w14:textId="3DCFF6F1"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9" w:history="1">
            <w:r w:rsidR="00FB4ABE" w:rsidRPr="002E4CA4">
              <w:rPr>
                <w:rStyle w:val="Hypertextovodkaz"/>
                <w:rFonts w:ascii="Arial" w:hAnsi="Arial" w:cs="Arial"/>
                <w:noProof/>
                <w14:scene3d>
                  <w14:camera w14:prst="orthographicFront"/>
                  <w14:lightRig w14:rig="threePt" w14:dir="t">
                    <w14:rot w14:lat="0" w14:lon="0" w14:rev="0"/>
                  </w14:lightRig>
                </w14:scene3d>
              </w:rPr>
              <w:t>8.1.2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Neplánované výluky a jiná omezení dopravy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42</w:t>
            </w:r>
            <w:r w:rsidR="00FB4ABE" w:rsidRPr="00812A8F">
              <w:rPr>
                <w:rFonts w:ascii="Arial" w:hAnsi="Arial" w:cs="Arial"/>
                <w:noProof/>
                <w:webHidden/>
              </w:rPr>
              <w:fldChar w:fldCharType="end"/>
            </w:r>
          </w:hyperlink>
        </w:p>
        <w:p w14:paraId="50647482" w14:textId="2BEC03BB"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50" w:history="1">
            <w:r w:rsidR="00FB4ABE" w:rsidRPr="002E4CA4">
              <w:rPr>
                <w:rStyle w:val="Hypertextovodkaz"/>
                <w:rFonts w:ascii="Arial" w:hAnsi="Arial" w:cs="Arial"/>
                <w:noProof/>
              </w:rPr>
              <w:t>8.2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Výluky na silničních komunikacích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42</w:t>
            </w:r>
            <w:r w:rsidR="00FB4ABE" w:rsidRPr="00812A8F">
              <w:rPr>
                <w:rFonts w:ascii="Arial" w:hAnsi="Arial" w:cs="Arial"/>
                <w:noProof/>
                <w:webHidden/>
              </w:rPr>
              <w:fldChar w:fldCharType="end"/>
            </w:r>
          </w:hyperlink>
        </w:p>
        <w:p w14:paraId="38D6814F" w14:textId="00762A9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1" w:history="1">
            <w:r w:rsidR="00FB4ABE" w:rsidRPr="002E4CA4">
              <w:rPr>
                <w:rStyle w:val="Hypertextovodkaz"/>
                <w:rFonts w:ascii="Arial" w:hAnsi="Arial" w:cs="Arial"/>
                <w:noProof/>
                <w14:scene3d>
                  <w14:camera w14:prst="orthographicFront"/>
                  <w14:lightRig w14:rig="threePt" w14:dir="t">
                    <w14:rot w14:lat="0" w14:lon="0" w14:rev="0"/>
                  </w14:lightRig>
                </w14:scene3d>
              </w:rPr>
              <w:t>8.2.1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Rozsáhlé výluky se značným dopadem na dopravu</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42</w:t>
            </w:r>
            <w:r w:rsidR="00FB4ABE" w:rsidRPr="00812A8F">
              <w:rPr>
                <w:rFonts w:ascii="Arial" w:hAnsi="Arial" w:cs="Arial"/>
                <w:noProof/>
                <w:webHidden/>
              </w:rPr>
              <w:fldChar w:fldCharType="end"/>
            </w:r>
          </w:hyperlink>
        </w:p>
        <w:p w14:paraId="182B84A0" w14:textId="1E471A94"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2" w:history="1">
            <w:r w:rsidR="00FB4ABE" w:rsidRPr="002E4CA4">
              <w:rPr>
                <w:rStyle w:val="Hypertextovodkaz"/>
                <w:rFonts w:ascii="Arial" w:hAnsi="Arial" w:cs="Arial"/>
                <w:noProof/>
                <w14:scene3d>
                  <w14:camera w14:prst="orthographicFront"/>
                  <w14:lightRig w14:rig="threePt" w14:dir="t">
                    <w14:rot w14:lat="0" w14:lon="0" w14:rev="0"/>
                  </w14:lightRig>
                </w14:scene3d>
              </w:rPr>
              <w:t>8.2.2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Drobné výluky s omezeným dopadem na dopravu</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42</w:t>
            </w:r>
            <w:r w:rsidR="00FB4ABE" w:rsidRPr="00812A8F">
              <w:rPr>
                <w:rFonts w:ascii="Arial" w:hAnsi="Arial" w:cs="Arial"/>
                <w:noProof/>
                <w:webHidden/>
              </w:rPr>
              <w:fldChar w:fldCharType="end"/>
            </w:r>
          </w:hyperlink>
        </w:p>
        <w:p w14:paraId="588BA831" w14:textId="6D57F89C"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53" w:history="1">
            <w:r w:rsidR="00FB4ABE" w:rsidRPr="002E4CA4">
              <w:rPr>
                <w:rStyle w:val="Hypertextovodkaz"/>
                <w:rFonts w:ascii="Arial" w:hAnsi="Arial" w:cs="Arial"/>
                <w:noProof/>
              </w:rPr>
              <w:t>8.3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Informování cestujících o výluce – uzavírce, objížďce</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43</w:t>
            </w:r>
            <w:r w:rsidR="00FB4ABE" w:rsidRPr="00812A8F">
              <w:rPr>
                <w:rFonts w:ascii="Arial" w:hAnsi="Arial" w:cs="Arial"/>
                <w:noProof/>
                <w:webHidden/>
              </w:rPr>
              <w:fldChar w:fldCharType="end"/>
            </w:r>
          </w:hyperlink>
        </w:p>
        <w:p w14:paraId="00C0573E" w14:textId="29F61C06"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54" w:history="1">
            <w:r w:rsidR="00FB4ABE" w:rsidRPr="002E4CA4">
              <w:rPr>
                <w:rStyle w:val="Hypertextovodkaz"/>
                <w:rFonts w:ascii="Arial" w:hAnsi="Arial" w:cs="Arial"/>
                <w:noProof/>
                <w14:scene3d>
                  <w14:camera w14:prst="orthographicFront"/>
                  <w14:lightRig w14:rig="threePt" w14:dir="t">
                    <w14:rot w14:lat="0" w14:lon="0" w14:rev="0"/>
                  </w14:lightRig>
                </w14:scene3d>
              </w:rPr>
              <w:t>9</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KONTROLA DODRŽOVÁNÍ PŘEDEPSANÝCH STANDARDŮ A ÚHRADA SANKCÍ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43</w:t>
            </w:r>
            <w:r w:rsidR="00FB4ABE" w:rsidRPr="00812A8F">
              <w:rPr>
                <w:rFonts w:ascii="Arial" w:hAnsi="Arial" w:cs="Arial"/>
                <w:noProof/>
                <w:webHidden/>
              </w:rPr>
              <w:fldChar w:fldCharType="end"/>
            </w:r>
          </w:hyperlink>
        </w:p>
        <w:p w14:paraId="6DDF872A" w14:textId="004B86AF"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55" w:history="1">
            <w:r w:rsidR="00FB4ABE" w:rsidRPr="002E4CA4">
              <w:rPr>
                <w:rStyle w:val="Hypertextovodkaz"/>
                <w:rFonts w:ascii="Arial" w:hAnsi="Arial" w:cs="Arial"/>
                <w:noProof/>
              </w:rPr>
              <w:t>9.1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Způsob provádění kontrol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43</w:t>
            </w:r>
            <w:r w:rsidR="00FB4ABE" w:rsidRPr="00812A8F">
              <w:rPr>
                <w:rFonts w:ascii="Arial" w:hAnsi="Arial" w:cs="Arial"/>
                <w:noProof/>
                <w:webHidden/>
              </w:rPr>
              <w:fldChar w:fldCharType="end"/>
            </w:r>
          </w:hyperlink>
        </w:p>
        <w:p w14:paraId="33514574" w14:textId="58A90924"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6" w:history="1">
            <w:r w:rsidR="00FB4ABE" w:rsidRPr="002E4CA4">
              <w:rPr>
                <w:rStyle w:val="Hypertextovodkaz"/>
                <w:rFonts w:ascii="Arial" w:hAnsi="Arial" w:cs="Arial"/>
                <w:noProof/>
                <w14:scene3d>
                  <w14:camera w14:prst="orthographicFront"/>
                  <w14:lightRig w14:rig="threePt" w14:dir="t">
                    <w14:rot w14:lat="0" w14:lon="0" w14:rev="0"/>
                  </w14:lightRig>
                </w14:scene3d>
              </w:rPr>
              <w:t>9.1.1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Přímá kontrola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43</w:t>
            </w:r>
            <w:r w:rsidR="00FB4ABE" w:rsidRPr="00812A8F">
              <w:rPr>
                <w:rFonts w:ascii="Arial" w:hAnsi="Arial" w:cs="Arial"/>
                <w:noProof/>
                <w:webHidden/>
              </w:rPr>
              <w:fldChar w:fldCharType="end"/>
            </w:r>
          </w:hyperlink>
        </w:p>
        <w:p w14:paraId="4FE2476F" w14:textId="5EF886D2"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7" w:history="1">
            <w:r w:rsidR="00FB4ABE" w:rsidRPr="002E4CA4">
              <w:rPr>
                <w:rStyle w:val="Hypertextovodkaz"/>
                <w:rFonts w:ascii="Arial" w:hAnsi="Arial" w:cs="Arial"/>
                <w:noProof/>
                <w14:scene3d>
                  <w14:camera w14:prst="orthographicFront"/>
                  <w14:lightRig w14:rig="threePt" w14:dir="t">
                    <w14:rot w14:lat="0" w14:lon="0" w14:rev="0"/>
                  </w14:lightRig>
                </w14:scene3d>
              </w:rPr>
              <w:t>9.1.2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Nepřímá kontrola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44</w:t>
            </w:r>
            <w:r w:rsidR="00FB4ABE" w:rsidRPr="00812A8F">
              <w:rPr>
                <w:rFonts w:ascii="Arial" w:hAnsi="Arial" w:cs="Arial"/>
                <w:noProof/>
                <w:webHidden/>
              </w:rPr>
              <w:fldChar w:fldCharType="end"/>
            </w:r>
          </w:hyperlink>
        </w:p>
        <w:p w14:paraId="36DB546D" w14:textId="1DDFC65F"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58" w:history="1">
            <w:r w:rsidR="00FB4ABE" w:rsidRPr="002E4CA4">
              <w:rPr>
                <w:rStyle w:val="Hypertextovodkaz"/>
                <w:rFonts w:ascii="Arial" w:hAnsi="Arial" w:cs="Arial"/>
                <w:noProof/>
              </w:rPr>
              <w:t>9.2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Kontroly v provozu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44</w:t>
            </w:r>
            <w:r w:rsidR="00FB4ABE" w:rsidRPr="00812A8F">
              <w:rPr>
                <w:rFonts w:ascii="Arial" w:hAnsi="Arial" w:cs="Arial"/>
                <w:noProof/>
                <w:webHidden/>
              </w:rPr>
              <w:fldChar w:fldCharType="end"/>
            </w:r>
          </w:hyperlink>
        </w:p>
        <w:p w14:paraId="1742B10B" w14:textId="52759B88"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9" w:history="1">
            <w:r w:rsidR="00FB4ABE" w:rsidRPr="002E4CA4">
              <w:rPr>
                <w:rStyle w:val="Hypertextovodkaz"/>
                <w:rFonts w:ascii="Arial" w:hAnsi="Arial" w:cs="Arial"/>
                <w:noProof/>
                <w14:scene3d>
                  <w14:camera w14:prst="orthographicFront"/>
                  <w14:lightRig w14:rig="threePt" w14:dir="t">
                    <w14:rot w14:lat="0" w14:lon="0" w14:rev="0"/>
                  </w14:lightRig>
                </w14:scene3d>
              </w:rPr>
              <w:t>9.2.1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Provádění kontrol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44</w:t>
            </w:r>
            <w:r w:rsidR="00FB4ABE" w:rsidRPr="00812A8F">
              <w:rPr>
                <w:rFonts w:ascii="Arial" w:hAnsi="Arial" w:cs="Arial"/>
                <w:noProof/>
                <w:webHidden/>
              </w:rPr>
              <w:fldChar w:fldCharType="end"/>
            </w:r>
          </w:hyperlink>
        </w:p>
        <w:p w14:paraId="748EA57F" w14:textId="45B32729"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60" w:history="1">
            <w:r w:rsidR="00FB4ABE" w:rsidRPr="002E4CA4">
              <w:rPr>
                <w:rStyle w:val="Hypertextovodkaz"/>
                <w:rFonts w:ascii="Arial" w:hAnsi="Arial" w:cs="Arial"/>
                <w:noProof/>
                <w14:scene3d>
                  <w14:camera w14:prst="orthographicFront"/>
                  <w14:lightRig w14:rig="threePt" w14:dir="t">
                    <w14:rot w14:lat="0" w14:lon="0" w14:rev="0"/>
                  </w14:lightRig>
                </w14:scene3d>
              </w:rPr>
              <w:t>9.2.2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Přepravní a tarifní kontrola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44</w:t>
            </w:r>
            <w:r w:rsidR="00FB4ABE" w:rsidRPr="00812A8F">
              <w:rPr>
                <w:rFonts w:ascii="Arial" w:hAnsi="Arial" w:cs="Arial"/>
                <w:noProof/>
                <w:webHidden/>
              </w:rPr>
              <w:fldChar w:fldCharType="end"/>
            </w:r>
          </w:hyperlink>
        </w:p>
        <w:p w14:paraId="1F6FE350" w14:textId="77DB3F00"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61" w:history="1">
            <w:r w:rsidR="00FB4ABE" w:rsidRPr="002E4CA4">
              <w:rPr>
                <w:rStyle w:val="Hypertextovodkaz"/>
                <w:rFonts w:ascii="Arial" w:hAnsi="Arial" w:cs="Arial"/>
                <w:noProof/>
              </w:rPr>
              <w:t>9.3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Kontroly vybavení zastávek a stanic</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45</w:t>
            </w:r>
            <w:r w:rsidR="00FB4ABE" w:rsidRPr="00812A8F">
              <w:rPr>
                <w:rFonts w:ascii="Arial" w:hAnsi="Arial" w:cs="Arial"/>
                <w:noProof/>
                <w:webHidden/>
              </w:rPr>
              <w:fldChar w:fldCharType="end"/>
            </w:r>
          </w:hyperlink>
        </w:p>
        <w:p w14:paraId="22703660" w14:textId="2B906E9F"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62" w:history="1">
            <w:r w:rsidR="00FB4ABE" w:rsidRPr="002E4CA4">
              <w:rPr>
                <w:rStyle w:val="Hypertextovodkaz"/>
                <w:rFonts w:ascii="Arial" w:hAnsi="Arial" w:cs="Arial"/>
                <w:noProof/>
              </w:rPr>
              <w:t>9.4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Kontroly předprodejních a informačních kanceláří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45</w:t>
            </w:r>
            <w:r w:rsidR="00FB4ABE" w:rsidRPr="00812A8F">
              <w:rPr>
                <w:rFonts w:ascii="Arial" w:hAnsi="Arial" w:cs="Arial"/>
                <w:noProof/>
                <w:webHidden/>
              </w:rPr>
              <w:fldChar w:fldCharType="end"/>
            </w:r>
          </w:hyperlink>
        </w:p>
        <w:p w14:paraId="45E2D133" w14:textId="288C1201"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63" w:history="1">
            <w:r w:rsidR="00FB4ABE" w:rsidRPr="002E4CA4">
              <w:rPr>
                <w:rStyle w:val="Hypertextovodkaz"/>
                <w:rFonts w:ascii="Arial" w:hAnsi="Arial" w:cs="Arial"/>
                <w:noProof/>
              </w:rPr>
              <w:t>9.5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Úhrada sankcí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45</w:t>
            </w:r>
            <w:r w:rsidR="00FB4ABE" w:rsidRPr="00812A8F">
              <w:rPr>
                <w:rFonts w:ascii="Arial" w:hAnsi="Arial" w:cs="Arial"/>
                <w:noProof/>
                <w:webHidden/>
              </w:rPr>
              <w:fldChar w:fldCharType="end"/>
            </w:r>
          </w:hyperlink>
        </w:p>
        <w:p w14:paraId="29806094" w14:textId="7D72F93A" w:rsidR="00FB4ABE" w:rsidRPr="00812A8F" w:rsidRDefault="00000000" w:rsidP="000F0CEA">
          <w:pPr>
            <w:pStyle w:val="Obsah1"/>
            <w:tabs>
              <w:tab w:val="left" w:pos="660"/>
              <w:tab w:val="right" w:leader="dot" w:pos="9062"/>
            </w:tabs>
            <w:jc w:val="both"/>
            <w:rPr>
              <w:rFonts w:ascii="Arial" w:eastAsiaTheme="minorEastAsia" w:hAnsi="Arial" w:cs="Arial"/>
              <w:noProof/>
              <w:lang w:eastAsia="cs-CZ"/>
            </w:rPr>
          </w:pPr>
          <w:hyperlink w:anchor="_Toc130805864" w:history="1">
            <w:r w:rsidR="00FB4ABE" w:rsidRPr="002E4CA4">
              <w:rPr>
                <w:rStyle w:val="Hypertextovodkaz"/>
                <w:rFonts w:ascii="Arial" w:hAnsi="Arial" w:cs="Arial"/>
                <w:noProof/>
                <w14:scene3d>
                  <w14:camera w14:prst="orthographicFront"/>
                  <w14:lightRig w14:rig="threePt" w14:dir="t">
                    <w14:rot w14:lat="0" w14:lon="0" w14:rev="0"/>
                  </w14:lightRig>
                </w14:scene3d>
              </w:rPr>
              <w:t>10</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Seznam příloh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46</w:t>
            </w:r>
            <w:r w:rsidR="00FB4ABE" w:rsidRPr="00812A8F">
              <w:rPr>
                <w:rFonts w:ascii="Arial" w:hAnsi="Arial" w:cs="Arial"/>
                <w:noProof/>
                <w:webHidden/>
              </w:rPr>
              <w:fldChar w:fldCharType="end"/>
            </w:r>
          </w:hyperlink>
        </w:p>
        <w:p w14:paraId="64524CD3" w14:textId="3ED03269" w:rsidR="00FB4ABE" w:rsidRDefault="00FB4ABE" w:rsidP="000F0CEA">
          <w:pPr>
            <w:jc w:val="both"/>
          </w:pPr>
          <w:r w:rsidRPr="00812A8F">
            <w:rPr>
              <w:rFonts w:ascii="Arial" w:hAnsi="Arial" w:cs="Arial"/>
              <w:b/>
              <w:bCs/>
            </w:rPr>
            <w:fldChar w:fldCharType="end"/>
          </w:r>
        </w:p>
      </w:sdtContent>
    </w:sdt>
    <w:p w14:paraId="1A8FC154" w14:textId="77777777" w:rsidR="00895318" w:rsidRPr="00456A0D" w:rsidRDefault="00895318" w:rsidP="000F0CEA">
      <w:pPr>
        <w:jc w:val="both"/>
        <w:rPr>
          <w:rFonts w:ascii="Arial" w:hAnsi="Arial" w:cs="Arial"/>
        </w:rPr>
      </w:pPr>
    </w:p>
    <w:p w14:paraId="684C39D5" w14:textId="77777777" w:rsidR="00895318" w:rsidRPr="00456A0D" w:rsidRDefault="00895318" w:rsidP="000F0CEA">
      <w:pPr>
        <w:jc w:val="both"/>
        <w:rPr>
          <w:rFonts w:ascii="Arial" w:hAnsi="Arial" w:cs="Arial"/>
        </w:rPr>
      </w:pPr>
      <w:r w:rsidRPr="00456A0D">
        <w:rPr>
          <w:rFonts w:ascii="Arial" w:hAnsi="Arial" w:cs="Arial"/>
        </w:rPr>
        <w:br w:type="page"/>
      </w:r>
    </w:p>
    <w:p w14:paraId="4F53871B" w14:textId="77777777" w:rsidR="00C540B5" w:rsidRPr="0060009F" w:rsidRDefault="00895318" w:rsidP="000F0CEA">
      <w:pPr>
        <w:pStyle w:val="Nadpis1"/>
        <w:rPr>
          <w:rFonts w:ascii="Arial" w:hAnsi="Arial" w:cs="Arial"/>
          <w:color w:val="auto"/>
        </w:rPr>
      </w:pPr>
      <w:bookmarkStart w:id="0" w:name="_Toc130805771"/>
      <w:r w:rsidRPr="0060009F">
        <w:rPr>
          <w:rFonts w:ascii="Arial" w:hAnsi="Arial" w:cs="Arial"/>
          <w:color w:val="auto"/>
        </w:rPr>
        <w:lastRenderedPageBreak/>
        <w:t>Úvod</w:t>
      </w:r>
      <w:bookmarkEnd w:id="0"/>
    </w:p>
    <w:p w14:paraId="5272F1C5" w14:textId="138B6F25" w:rsidR="00895318" w:rsidRPr="00456A0D" w:rsidRDefault="004667C4" w:rsidP="000F0CEA">
      <w:pPr>
        <w:spacing w:before="120" w:after="120" w:line="360" w:lineRule="auto"/>
        <w:ind w:firstLine="284"/>
        <w:jc w:val="both"/>
        <w:rPr>
          <w:rFonts w:ascii="Arial" w:hAnsi="Arial" w:cs="Arial"/>
        </w:rPr>
      </w:pPr>
      <w:r w:rsidRPr="00456A0D">
        <w:rPr>
          <w:rFonts w:ascii="Arial" w:hAnsi="Arial" w:cs="Arial"/>
        </w:rPr>
        <w:t xml:space="preserve">Technické a provozní standardy </w:t>
      </w:r>
      <w:r w:rsidR="00EC2F23">
        <w:rPr>
          <w:rFonts w:ascii="Arial" w:hAnsi="Arial" w:cs="Arial"/>
        </w:rPr>
        <w:t xml:space="preserve">Integrovaného dopravního systému </w:t>
      </w:r>
      <w:r w:rsidRPr="00456A0D">
        <w:rPr>
          <w:rFonts w:ascii="Arial" w:hAnsi="Arial" w:cs="Arial"/>
        </w:rPr>
        <w:t>Veřejné dopravy Vysočiny (</w:t>
      </w:r>
      <w:r w:rsidR="00CA74C9">
        <w:rPr>
          <w:rFonts w:ascii="Arial" w:hAnsi="Arial" w:cs="Arial"/>
        </w:rPr>
        <w:t xml:space="preserve">dále jen </w:t>
      </w:r>
      <w:r w:rsidR="00EC2F23">
        <w:rPr>
          <w:rFonts w:ascii="Arial" w:hAnsi="Arial" w:cs="Arial"/>
        </w:rPr>
        <w:t xml:space="preserve">IDS </w:t>
      </w:r>
      <w:r w:rsidRPr="00456A0D">
        <w:rPr>
          <w:rFonts w:ascii="Arial" w:hAnsi="Arial" w:cs="Arial"/>
        </w:rPr>
        <w:t xml:space="preserve">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xml:space="preserve">. Technické a provozní standardy </w:t>
      </w:r>
      <w:r w:rsidR="00EC2F23">
        <w:rPr>
          <w:rFonts w:ascii="Arial" w:hAnsi="Arial" w:cs="Arial"/>
        </w:rPr>
        <w:t xml:space="preserve">IDS </w:t>
      </w:r>
      <w:r w:rsidR="00C174CA" w:rsidRPr="00456A0D">
        <w:rPr>
          <w:rFonts w:ascii="Arial" w:hAnsi="Arial" w:cs="Arial"/>
        </w:rPr>
        <w:t>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2A522306" w:rsidR="0060009F" w:rsidRDefault="009A63EE" w:rsidP="000F0CEA">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EC2F23">
        <w:rPr>
          <w:rFonts w:ascii="Arial" w:hAnsi="Arial" w:cs="Arial"/>
        </w:rPr>
        <w:t xml:space="preserve">IDS </w:t>
      </w:r>
      <w:r w:rsidR="00467DCC">
        <w:rPr>
          <w:rFonts w:ascii="Arial" w:hAnsi="Arial" w:cs="Arial"/>
        </w:rPr>
        <w:t>VDV</w:t>
      </w:r>
      <w:r w:rsidRPr="00456A0D">
        <w:rPr>
          <w:rFonts w:ascii="Arial" w:hAnsi="Arial" w:cs="Arial"/>
        </w:rPr>
        <w:t xml:space="preserve">. </w:t>
      </w:r>
    </w:p>
    <w:p w14:paraId="672360F1" w14:textId="77777777" w:rsidR="0060009F" w:rsidRDefault="0060009F" w:rsidP="000F0CEA">
      <w:pPr>
        <w:jc w:val="both"/>
        <w:rPr>
          <w:rFonts w:ascii="Arial" w:hAnsi="Arial" w:cs="Arial"/>
        </w:rPr>
      </w:pPr>
      <w:r>
        <w:rPr>
          <w:rFonts w:ascii="Arial" w:hAnsi="Arial" w:cs="Arial"/>
        </w:rPr>
        <w:br w:type="page"/>
      </w:r>
    </w:p>
    <w:p w14:paraId="2DB84192" w14:textId="77777777" w:rsidR="0025090D" w:rsidRPr="0060009F" w:rsidRDefault="0025090D" w:rsidP="000F0CEA">
      <w:pPr>
        <w:pStyle w:val="Nadpis1"/>
        <w:rPr>
          <w:rFonts w:ascii="Arial" w:hAnsi="Arial" w:cs="Arial"/>
          <w:color w:val="auto"/>
        </w:rPr>
      </w:pPr>
      <w:bookmarkStart w:id="1" w:name="_Toc130805772"/>
      <w:r w:rsidRPr="0060009F">
        <w:rPr>
          <w:rFonts w:ascii="Arial" w:hAnsi="Arial" w:cs="Arial"/>
          <w:color w:val="auto"/>
        </w:rPr>
        <w:lastRenderedPageBreak/>
        <w:t>Standard vybavení vozidel</w:t>
      </w:r>
      <w:bookmarkEnd w:id="1"/>
    </w:p>
    <w:p w14:paraId="10B851E3" w14:textId="1A9D6A10" w:rsidR="0025090D" w:rsidRPr="00456A0D" w:rsidRDefault="0025090D"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w:t>
      </w:r>
      <w:r w:rsidR="00EC2F23">
        <w:rPr>
          <w:rFonts w:ascii="Arial" w:hAnsi="Arial" w:cs="Arial"/>
          <w:shd w:val="clear" w:color="auto" w:fill="FFFFFF"/>
        </w:rPr>
        <w:t xml:space="preserve">IDS </w:t>
      </w:r>
      <w:r w:rsidRPr="00456A0D">
        <w:rPr>
          <w:rFonts w:ascii="Arial" w:hAnsi="Arial" w:cs="Arial"/>
          <w:shd w:val="clear" w:color="auto" w:fill="FFFFFF"/>
        </w:rPr>
        <w:t xml:space="preserve">VDV musí být homologována </w:t>
      </w:r>
      <w:r w:rsidR="001818F7">
        <w:rPr>
          <w:rFonts w:ascii="Arial" w:hAnsi="Arial" w:cs="Arial"/>
          <w:shd w:val="clear" w:color="auto" w:fill="FFFFFF"/>
        </w:rPr>
        <w:t>v souladu s právními předpisy</w:t>
      </w:r>
      <w:r w:rsidRPr="00456A0D">
        <w:rPr>
          <w:rFonts w:ascii="Arial" w:hAnsi="Arial" w:cs="Arial"/>
          <w:shd w:val="clear" w:color="auto" w:fill="FFFFFF"/>
        </w:rPr>
        <w:t xml:space="preserve">. </w:t>
      </w:r>
    </w:p>
    <w:p w14:paraId="0A2A2EC3" w14:textId="746BB5AD" w:rsidR="0025090D" w:rsidRPr="00456A0D" w:rsidRDefault="0025090D" w:rsidP="000F0CEA">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0F0CEA">
      <w:pPr>
        <w:pStyle w:val="Nadpis2"/>
        <w:rPr>
          <w:rFonts w:ascii="Arial" w:hAnsi="Arial" w:cs="Arial"/>
          <w:color w:val="auto"/>
        </w:rPr>
      </w:pPr>
      <w:bookmarkStart w:id="2" w:name="_Toc130805773"/>
      <w:r w:rsidRPr="0060009F">
        <w:rPr>
          <w:rFonts w:ascii="Arial" w:hAnsi="Arial" w:cs="Arial"/>
          <w:color w:val="auto"/>
        </w:rPr>
        <w:t>Kategorie vozidel</w:t>
      </w:r>
      <w:bookmarkEnd w:id="2"/>
    </w:p>
    <w:p w14:paraId="648C46DE" w14:textId="20DA500C" w:rsidR="0025090D" w:rsidRPr="00456A0D" w:rsidRDefault="0025090D"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Pro účely zajištění</w:t>
      </w:r>
      <w:r w:rsidR="00EC2F23">
        <w:rPr>
          <w:rFonts w:ascii="Arial" w:hAnsi="Arial" w:cs="Arial"/>
          <w:shd w:val="clear" w:color="auto" w:fill="FFFFFF"/>
        </w:rPr>
        <w:t xml:space="preserve"> IDS</w:t>
      </w:r>
      <w:r w:rsidRPr="00456A0D">
        <w:rPr>
          <w:rFonts w:ascii="Arial" w:hAnsi="Arial" w:cs="Arial"/>
          <w:shd w:val="clear" w:color="auto" w:fill="FFFFFF"/>
        </w:rPr>
        <w:t xml:space="preserve">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w:t>
      </w:r>
      <w:proofErr w:type="spellStart"/>
      <w:r w:rsidRPr="00456A0D">
        <w:rPr>
          <w:rFonts w:ascii="Arial" w:hAnsi="Arial" w:cs="Arial"/>
          <w:shd w:val="clear" w:color="auto" w:fill="FFFFFF"/>
        </w:rPr>
        <w:t>obsaditelnosti</w:t>
      </w:r>
      <w:proofErr w:type="spellEnd"/>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0F0CEA">
      <w:pPr>
        <w:spacing w:before="120" w:after="120" w:line="360" w:lineRule="auto"/>
        <w:jc w:val="both"/>
        <w:rPr>
          <w:rFonts w:ascii="Arial" w:hAnsi="Arial" w:cs="Arial"/>
          <w:shd w:val="clear" w:color="auto" w:fill="FFFFFF"/>
        </w:rPr>
      </w:pPr>
    </w:p>
    <w:p w14:paraId="12A360DD" w14:textId="1C61C1B1" w:rsidR="0025090D" w:rsidRPr="00456A0D" w:rsidRDefault="00400A8A"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r>
      <w:proofErr w:type="spellStart"/>
      <w:r w:rsidRPr="00456A0D">
        <w:rPr>
          <w:rFonts w:cs="Arial"/>
          <w:bCs/>
          <w:shd w:val="clear" w:color="auto" w:fill="FFFFFF"/>
        </w:rPr>
        <w:t>Vplus</w:t>
      </w:r>
      <w:proofErr w:type="spellEnd"/>
    </w:p>
    <w:p w14:paraId="2B53F0F9" w14:textId="3C1E9CEC" w:rsidR="002509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95A9CB9" w14:textId="21B1DB3C" w:rsidR="0025090D" w:rsidRPr="00456A0D" w:rsidRDefault="00400A8A"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76AAA469"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r w:rsidR="005F3823">
        <w:rPr>
          <w:rStyle w:val="Znakapoznpodarou"/>
          <w:rFonts w:cs="Arial"/>
          <w:bCs/>
          <w:shd w:val="clear" w:color="auto" w:fill="FFFFFF"/>
        </w:rPr>
        <w:footnoteReference w:id="3"/>
      </w:r>
    </w:p>
    <w:p w14:paraId="52D8E804" w14:textId="77777777" w:rsidR="0025090D" w:rsidRPr="00456A0D" w:rsidRDefault="0025090D" w:rsidP="000F0CEA">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0F0CEA">
      <w:pPr>
        <w:spacing w:before="120" w:after="120" w:line="360" w:lineRule="auto"/>
        <w:ind w:firstLine="284"/>
        <w:jc w:val="both"/>
        <w:rPr>
          <w:rFonts w:ascii="Arial" w:hAnsi="Arial" w:cs="Arial"/>
          <w:bCs/>
          <w:shd w:val="clear" w:color="auto" w:fill="FFFFFF"/>
        </w:rPr>
      </w:pPr>
    </w:p>
    <w:p w14:paraId="250816A8" w14:textId="64D11B54" w:rsidR="0037034E" w:rsidRPr="00456A0D" w:rsidRDefault="0037034E" w:rsidP="000F0CEA">
      <w:pPr>
        <w:spacing w:before="120" w:after="120" w:line="360" w:lineRule="auto"/>
        <w:ind w:firstLine="284"/>
        <w:jc w:val="both"/>
        <w:rPr>
          <w:rFonts w:ascii="Arial" w:hAnsi="Arial" w:cs="Arial"/>
          <w:bCs/>
          <w:shd w:val="clear" w:color="auto" w:fill="FFFFFF"/>
        </w:rPr>
      </w:pPr>
      <w:bookmarkStart w:id="3"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w:t>
      </w:r>
      <w:r w:rsidR="004C2C6A" w:rsidRPr="004C2C6A">
        <w:rPr>
          <w:rFonts w:ascii="Arial" w:hAnsi="Arial" w:cs="Arial"/>
          <w:bCs/>
          <w:shd w:val="clear" w:color="auto" w:fill="FFFFFF"/>
        </w:rPr>
        <w:t xml:space="preserve"> </w:t>
      </w:r>
      <w:r w:rsidR="004C2C6A">
        <w:rPr>
          <w:rFonts w:ascii="Arial" w:hAnsi="Arial" w:cs="Arial"/>
          <w:bCs/>
          <w:shd w:val="clear" w:color="auto" w:fill="FFFFFF"/>
        </w:rPr>
        <w:t>pořízené pro plnění smlouvy na veřejnou zakázku,</w:t>
      </w:r>
      <w:r w:rsidR="00EF756D" w:rsidRPr="00EF756D">
        <w:rPr>
          <w:rFonts w:ascii="Arial" w:hAnsi="Arial" w:cs="Arial"/>
          <w:bCs/>
          <w:shd w:val="clear" w:color="auto" w:fill="FFFFFF"/>
        </w:rPr>
        <w:t xml:space="preserve">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technickém průkazu</w:t>
      </w:r>
      <w:r w:rsidR="004C2C6A">
        <w:rPr>
          <w:rFonts w:ascii="Arial" w:hAnsi="Arial" w:cs="Arial"/>
          <w:bCs/>
          <w:shd w:val="clear" w:color="auto" w:fill="FFFFFF"/>
        </w:rPr>
        <w:t xml:space="preserve"> předchází</w:t>
      </w:r>
      <w:r w:rsidR="00EF756D" w:rsidRPr="00EF756D">
        <w:rPr>
          <w:rFonts w:ascii="Arial" w:hAnsi="Arial" w:cs="Arial"/>
          <w:bCs/>
          <w:shd w:val="clear" w:color="auto" w:fill="FFFFFF"/>
        </w:rPr>
        <w:t xml:space="preserve"> datu „Zahájení provozu“ definované</w:t>
      </w:r>
      <w:r w:rsidR="004C2C6A">
        <w:rPr>
          <w:rFonts w:ascii="Arial" w:hAnsi="Arial" w:cs="Arial"/>
          <w:bCs/>
          <w:shd w:val="clear" w:color="auto" w:fill="FFFFFF"/>
        </w:rPr>
        <w:t>m</w:t>
      </w:r>
      <w:r w:rsidR="00EF756D" w:rsidRPr="00EF756D">
        <w:rPr>
          <w:rFonts w:ascii="Arial" w:hAnsi="Arial" w:cs="Arial"/>
          <w:bCs/>
          <w:shd w:val="clear" w:color="auto" w:fill="FFFFFF"/>
        </w:rPr>
        <w:t xml:space="preserve"> ve </w:t>
      </w:r>
      <w:r w:rsidR="00EF756D">
        <w:rPr>
          <w:rFonts w:ascii="Arial" w:hAnsi="Arial" w:cs="Arial"/>
          <w:bCs/>
          <w:shd w:val="clear" w:color="auto" w:fill="FFFFFF"/>
        </w:rPr>
        <w:t>s</w:t>
      </w:r>
      <w:r w:rsidR="00EF756D" w:rsidRPr="00EF756D">
        <w:rPr>
          <w:rFonts w:ascii="Arial" w:hAnsi="Arial" w:cs="Arial"/>
          <w:bCs/>
          <w:shd w:val="clear" w:color="auto" w:fill="FFFFFF"/>
        </w:rPr>
        <w:t>mlouvě</w:t>
      </w:r>
      <w:r w:rsidR="004C2C6A">
        <w:rPr>
          <w:rFonts w:ascii="Arial" w:hAnsi="Arial" w:cs="Arial"/>
          <w:bCs/>
          <w:shd w:val="clear" w:color="auto" w:fill="FFFFFF"/>
        </w:rPr>
        <w:t xml:space="preserve"> nejvíce o dva měsíce (včetně).</w:t>
      </w:r>
      <w:bookmarkEnd w:id="3"/>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A26A1C">
        <w:rPr>
          <w:rFonts w:ascii="Arial" w:hAnsi="Arial" w:cs="Arial"/>
          <w:bCs/>
          <w:shd w:val="clear" w:color="auto" w:fill="FFFFFF"/>
        </w:rPr>
        <w:t xml:space="preserve">o více než dva měsíce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0F0CEA">
      <w:pPr>
        <w:spacing w:before="120" w:after="120" w:line="360" w:lineRule="auto"/>
        <w:jc w:val="both"/>
        <w:rPr>
          <w:rFonts w:ascii="Arial" w:hAnsi="Arial" w:cs="Arial"/>
          <w:bCs/>
          <w:shd w:val="clear" w:color="auto" w:fill="FFFFFF"/>
        </w:rPr>
      </w:pPr>
    </w:p>
    <w:p w14:paraId="05535194" w14:textId="77777777" w:rsidR="00215202" w:rsidRDefault="00215202"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lastRenderedPageBreak/>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1984"/>
        <w:gridCol w:w="2688"/>
      </w:tblGrid>
      <w:tr w:rsidR="00215202" w14:paraId="37BB739F" w14:textId="77777777" w:rsidTr="00812A8F">
        <w:tc>
          <w:tcPr>
            <w:tcW w:w="4390" w:type="dxa"/>
            <w:vAlign w:val="center"/>
          </w:tcPr>
          <w:p w14:paraId="686D4E8A"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Oblast</w:t>
            </w:r>
          </w:p>
        </w:tc>
        <w:tc>
          <w:tcPr>
            <w:tcW w:w="1984" w:type="dxa"/>
            <w:vAlign w:val="center"/>
          </w:tcPr>
          <w:p w14:paraId="446AF1AE"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Číslo oblasti</w:t>
            </w:r>
          </w:p>
        </w:tc>
        <w:tc>
          <w:tcPr>
            <w:tcW w:w="2688" w:type="dxa"/>
            <w:vAlign w:val="center"/>
          </w:tcPr>
          <w:p w14:paraId="55C6691D"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w:t>
            </w:r>
          </w:p>
        </w:tc>
      </w:tr>
      <w:tr w:rsidR="00215202" w14:paraId="5F4B6E2F" w14:textId="77777777" w:rsidTr="00812A8F">
        <w:tc>
          <w:tcPr>
            <w:tcW w:w="4390" w:type="dxa"/>
          </w:tcPr>
          <w:p w14:paraId="2D4F7ECB" w14:textId="640C5F33" w:rsidR="00215202" w:rsidRPr="00D57A47" w:rsidRDefault="00773914" w:rsidP="000F0CEA">
            <w:pPr>
              <w:spacing w:line="360" w:lineRule="auto"/>
              <w:jc w:val="both"/>
              <w:rPr>
                <w:rFonts w:ascii="Arial" w:hAnsi="Arial" w:cs="Arial"/>
                <w:bCs/>
                <w:shd w:val="clear" w:color="auto" w:fill="FFFFFF"/>
              </w:rPr>
            </w:pPr>
            <w:r>
              <w:rPr>
                <w:rFonts w:ascii="Arial" w:hAnsi="Arial" w:cs="Arial"/>
              </w:rPr>
              <w:t>Žďárské vrchy</w:t>
            </w:r>
          </w:p>
        </w:tc>
        <w:tc>
          <w:tcPr>
            <w:tcW w:w="1984" w:type="dxa"/>
          </w:tcPr>
          <w:p w14:paraId="5DBFF807" w14:textId="2E233AF6" w:rsidR="00215202" w:rsidRPr="00D57A47" w:rsidRDefault="00FA2DD9" w:rsidP="000F0CEA">
            <w:pPr>
              <w:spacing w:line="360" w:lineRule="auto"/>
              <w:jc w:val="both"/>
              <w:rPr>
                <w:rFonts w:ascii="Arial" w:hAnsi="Arial" w:cs="Arial"/>
                <w:bCs/>
                <w:shd w:val="clear" w:color="auto" w:fill="FFFFFF"/>
              </w:rPr>
            </w:pPr>
            <w:r>
              <w:rPr>
                <w:rFonts w:ascii="Arial" w:hAnsi="Arial" w:cs="Arial"/>
              </w:rPr>
              <w:t>2</w:t>
            </w:r>
          </w:p>
        </w:tc>
        <w:tc>
          <w:tcPr>
            <w:tcW w:w="2688" w:type="dxa"/>
          </w:tcPr>
          <w:p w14:paraId="289B0CEB" w14:textId="5E41AE01"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rPr>
              <w:t>4</w:t>
            </w:r>
            <w:r w:rsidR="00FA2DD9">
              <w:rPr>
                <w:rFonts w:ascii="Arial" w:hAnsi="Arial" w:cs="Arial"/>
              </w:rPr>
              <w:t>9</w:t>
            </w:r>
          </w:p>
        </w:tc>
      </w:tr>
    </w:tbl>
    <w:p w14:paraId="35E249E5" w14:textId="77045D01" w:rsidR="00C11480" w:rsidRDefault="00C11480" w:rsidP="000F0CEA">
      <w:pPr>
        <w:jc w:val="both"/>
        <w:rPr>
          <w:rFonts w:ascii="Arial" w:hAnsi="Arial" w:cs="Arial"/>
          <w:bCs/>
          <w:shd w:val="clear" w:color="auto" w:fill="FFFFFF"/>
        </w:rPr>
      </w:pPr>
    </w:p>
    <w:p w14:paraId="096AE8C4" w14:textId="0C955A6F" w:rsidR="00BF51D8" w:rsidRDefault="00BF51D8" w:rsidP="000F0CEA">
      <w:pPr>
        <w:jc w:val="both"/>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559"/>
        <w:gridCol w:w="1985"/>
        <w:gridCol w:w="1979"/>
      </w:tblGrid>
      <w:tr w:rsidR="002C17FC" w14:paraId="77041565" w14:textId="77777777" w:rsidTr="00812A8F">
        <w:tc>
          <w:tcPr>
            <w:tcW w:w="3539" w:type="dxa"/>
            <w:vAlign w:val="center"/>
          </w:tcPr>
          <w:p w14:paraId="5E5AF744"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Oblast</w:t>
            </w:r>
          </w:p>
        </w:tc>
        <w:tc>
          <w:tcPr>
            <w:tcW w:w="1559" w:type="dxa"/>
            <w:vAlign w:val="center"/>
          </w:tcPr>
          <w:p w14:paraId="62CCC7CA"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Číslo oblasti</w:t>
            </w:r>
          </w:p>
        </w:tc>
        <w:tc>
          <w:tcPr>
            <w:tcW w:w="1985" w:type="dxa"/>
            <w:vAlign w:val="center"/>
          </w:tcPr>
          <w:p w14:paraId="65197349"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 operativní zálohy</w:t>
            </w:r>
          </w:p>
        </w:tc>
        <w:tc>
          <w:tcPr>
            <w:tcW w:w="1979" w:type="dxa"/>
            <w:vAlign w:val="center"/>
          </w:tcPr>
          <w:p w14:paraId="1C68AEBC"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 provozní zálohy</w:t>
            </w:r>
          </w:p>
        </w:tc>
      </w:tr>
      <w:tr w:rsidR="002C17FC" w14:paraId="2648F0DF" w14:textId="77777777" w:rsidTr="00812A8F">
        <w:tc>
          <w:tcPr>
            <w:tcW w:w="3539" w:type="dxa"/>
            <w:vAlign w:val="center"/>
          </w:tcPr>
          <w:p w14:paraId="72B5BF3F" w14:textId="11CBCEC4" w:rsidR="002C17FC" w:rsidRPr="00D57A47" w:rsidRDefault="00773914" w:rsidP="000F0CEA">
            <w:pPr>
              <w:spacing w:line="360" w:lineRule="auto"/>
              <w:jc w:val="both"/>
              <w:rPr>
                <w:rFonts w:ascii="Arial" w:hAnsi="Arial" w:cs="Arial"/>
                <w:bCs/>
                <w:shd w:val="clear" w:color="auto" w:fill="FFFFFF"/>
              </w:rPr>
            </w:pPr>
            <w:r>
              <w:rPr>
                <w:rFonts w:ascii="Arial" w:hAnsi="Arial" w:cs="Arial"/>
              </w:rPr>
              <w:t>Žďárské vrchy</w:t>
            </w:r>
          </w:p>
        </w:tc>
        <w:tc>
          <w:tcPr>
            <w:tcW w:w="1559" w:type="dxa"/>
            <w:vAlign w:val="center"/>
          </w:tcPr>
          <w:p w14:paraId="4176C1F5" w14:textId="2E0BD81B" w:rsidR="002C17FC" w:rsidRPr="00D57A47" w:rsidRDefault="00FA2DD9" w:rsidP="000F0CEA">
            <w:pPr>
              <w:spacing w:line="360" w:lineRule="auto"/>
              <w:jc w:val="both"/>
              <w:rPr>
                <w:rFonts w:ascii="Arial" w:hAnsi="Arial" w:cs="Arial"/>
                <w:bCs/>
                <w:shd w:val="clear" w:color="auto" w:fill="FFFFFF"/>
              </w:rPr>
            </w:pPr>
            <w:r>
              <w:rPr>
                <w:rFonts w:ascii="Arial" w:hAnsi="Arial" w:cs="Arial"/>
              </w:rPr>
              <w:t>2</w:t>
            </w:r>
          </w:p>
        </w:tc>
        <w:tc>
          <w:tcPr>
            <w:tcW w:w="1985" w:type="dxa"/>
          </w:tcPr>
          <w:p w14:paraId="03FBA767" w14:textId="7582F0EE"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2</w:t>
            </w:r>
          </w:p>
        </w:tc>
        <w:tc>
          <w:tcPr>
            <w:tcW w:w="1979" w:type="dxa"/>
          </w:tcPr>
          <w:p w14:paraId="6851D443" w14:textId="7FBDDE77" w:rsidR="002C17FC" w:rsidRPr="00D57A47" w:rsidRDefault="00FA2DD9" w:rsidP="000F0CEA">
            <w:pPr>
              <w:spacing w:line="360" w:lineRule="auto"/>
              <w:jc w:val="both"/>
              <w:rPr>
                <w:rFonts w:ascii="Arial" w:hAnsi="Arial" w:cs="Arial"/>
                <w:bCs/>
                <w:shd w:val="clear" w:color="auto" w:fill="FFFFFF"/>
              </w:rPr>
            </w:pPr>
            <w:r>
              <w:rPr>
                <w:rFonts w:ascii="Arial" w:hAnsi="Arial" w:cs="Arial"/>
              </w:rPr>
              <w:t>3</w:t>
            </w:r>
          </w:p>
        </w:tc>
      </w:tr>
    </w:tbl>
    <w:p w14:paraId="07C0FD68" w14:textId="77777777" w:rsidR="003B6252" w:rsidRPr="00456A0D" w:rsidRDefault="003B6252" w:rsidP="000F0CEA">
      <w:pPr>
        <w:jc w:val="both"/>
        <w:rPr>
          <w:rFonts w:ascii="Arial" w:hAnsi="Arial" w:cs="Arial"/>
          <w:bCs/>
          <w:shd w:val="clear" w:color="auto" w:fill="FFFFFF"/>
        </w:rPr>
      </w:pPr>
    </w:p>
    <w:p w14:paraId="4539AC49" w14:textId="77777777" w:rsidR="0025090D" w:rsidRPr="0060009F" w:rsidRDefault="00C11480" w:rsidP="000F0CEA">
      <w:pPr>
        <w:pStyle w:val="Nadpis2"/>
        <w:rPr>
          <w:rFonts w:ascii="Arial" w:hAnsi="Arial" w:cs="Arial"/>
          <w:color w:val="auto"/>
          <w:shd w:val="clear" w:color="auto" w:fill="FFFFFF"/>
        </w:rPr>
      </w:pPr>
      <w:bookmarkStart w:id="4" w:name="_Toc130805774"/>
      <w:r w:rsidRPr="0060009F">
        <w:rPr>
          <w:rFonts w:ascii="Arial" w:hAnsi="Arial" w:cs="Arial"/>
          <w:color w:val="auto"/>
          <w:shd w:val="clear" w:color="auto" w:fill="FFFFFF"/>
        </w:rPr>
        <w:t>Rozčlenění kategorií vozidel</w:t>
      </w:r>
      <w:bookmarkEnd w:id="4"/>
    </w:p>
    <w:p w14:paraId="50933B0B" w14:textId="731B8026" w:rsidR="00C11480" w:rsidRPr="00456A0D" w:rsidRDefault="00C11480" w:rsidP="000F0CEA">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W w:w="9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3056"/>
        <w:gridCol w:w="1379"/>
        <w:gridCol w:w="1416"/>
        <w:gridCol w:w="1930"/>
      </w:tblGrid>
      <w:tr w:rsidR="00C11480" w:rsidRPr="00456A0D" w14:paraId="1796314F" w14:textId="77777777" w:rsidTr="00812A8F">
        <w:trPr>
          <w:trHeight w:hRule="exact" w:val="582"/>
        </w:trPr>
        <w:tc>
          <w:tcPr>
            <w:tcW w:w="1232" w:type="dxa"/>
            <w:vMerge w:val="restart"/>
            <w:vAlign w:val="center"/>
          </w:tcPr>
          <w:p w14:paraId="3B4CFC9F" w14:textId="77777777" w:rsidR="00C11480" w:rsidRPr="00D57A47" w:rsidRDefault="00C11480" w:rsidP="000F0CEA">
            <w:pPr>
              <w:keepNext/>
              <w:spacing w:before="120" w:after="120" w:line="288" w:lineRule="auto"/>
              <w:jc w:val="both"/>
              <w:rPr>
                <w:rFonts w:ascii="Arial" w:hAnsi="Arial" w:cs="Arial"/>
                <w:b/>
                <w:bCs/>
                <w:shd w:val="clear" w:color="auto" w:fill="FFFFFF"/>
              </w:rPr>
            </w:pPr>
            <w:bookmarkStart w:id="5" w:name="_Hlk61619815"/>
            <w:r w:rsidRPr="00D57A47">
              <w:rPr>
                <w:rFonts w:ascii="Arial" w:hAnsi="Arial" w:cs="Arial"/>
                <w:b/>
                <w:bCs/>
                <w:shd w:val="clear" w:color="auto" w:fill="FFFFFF"/>
              </w:rPr>
              <w:t>Označení kategorie</w:t>
            </w:r>
          </w:p>
        </w:tc>
        <w:tc>
          <w:tcPr>
            <w:tcW w:w="3056" w:type="dxa"/>
            <w:vMerge w:val="restart"/>
            <w:vAlign w:val="center"/>
          </w:tcPr>
          <w:p w14:paraId="1384419F" w14:textId="77777777" w:rsidR="00C11480" w:rsidRPr="00D57A47" w:rsidRDefault="00C11480" w:rsidP="000F0CEA">
            <w:pPr>
              <w:keepNext/>
              <w:spacing w:before="120" w:after="120" w:line="288" w:lineRule="auto"/>
              <w:jc w:val="both"/>
              <w:rPr>
                <w:rFonts w:ascii="Arial" w:hAnsi="Arial" w:cs="Arial"/>
                <w:bCs/>
                <w:shd w:val="clear" w:color="auto" w:fill="FFFFFF"/>
              </w:rPr>
            </w:pPr>
            <w:r w:rsidRPr="00D57A47">
              <w:rPr>
                <w:rFonts w:ascii="Arial" w:hAnsi="Arial" w:cs="Arial"/>
                <w:b/>
                <w:bCs/>
                <w:shd w:val="clear" w:color="auto" w:fill="FFFFFF"/>
              </w:rPr>
              <w:t>Kategorie vozidla</w:t>
            </w:r>
          </w:p>
        </w:tc>
        <w:tc>
          <w:tcPr>
            <w:tcW w:w="2795" w:type="dxa"/>
            <w:gridSpan w:val="2"/>
            <w:vAlign w:val="center"/>
          </w:tcPr>
          <w:p w14:paraId="53D62CC7" w14:textId="77777777" w:rsidR="00C11480" w:rsidRPr="00D57A47" w:rsidRDefault="00C11480" w:rsidP="000F0CEA">
            <w:pPr>
              <w:keepNext/>
              <w:spacing w:before="120" w:after="120" w:line="360" w:lineRule="auto"/>
              <w:jc w:val="both"/>
              <w:rPr>
                <w:rFonts w:ascii="Arial" w:hAnsi="Arial" w:cs="Arial"/>
                <w:b/>
                <w:bCs/>
                <w:shd w:val="clear" w:color="auto" w:fill="FFFFFF"/>
              </w:rPr>
            </w:pPr>
            <w:r w:rsidRPr="00D57A47">
              <w:rPr>
                <w:rFonts w:ascii="Arial" w:hAnsi="Arial" w:cs="Arial"/>
                <w:b/>
                <w:bCs/>
                <w:shd w:val="clear" w:color="auto" w:fill="FFFFFF"/>
              </w:rPr>
              <w:t>Počet míst (minimálně)</w:t>
            </w:r>
          </w:p>
        </w:tc>
        <w:tc>
          <w:tcPr>
            <w:tcW w:w="1930" w:type="dxa"/>
            <w:vMerge w:val="restart"/>
            <w:vAlign w:val="center"/>
          </w:tcPr>
          <w:p w14:paraId="5A80BB16" w14:textId="77777777" w:rsidR="00C11480" w:rsidRPr="00D57A47" w:rsidRDefault="00C11480" w:rsidP="000F0CEA">
            <w:pPr>
              <w:keepNext/>
              <w:spacing w:before="120" w:after="120" w:line="360" w:lineRule="auto"/>
              <w:jc w:val="both"/>
              <w:rPr>
                <w:rFonts w:ascii="Arial" w:hAnsi="Arial" w:cs="Arial"/>
                <w:bCs/>
                <w:shd w:val="clear" w:color="auto" w:fill="FFFFFF"/>
              </w:rPr>
            </w:pPr>
            <w:r w:rsidRPr="00D57A47">
              <w:rPr>
                <w:rFonts w:ascii="Arial" w:hAnsi="Arial" w:cs="Arial"/>
                <w:b/>
                <w:bCs/>
                <w:shd w:val="clear" w:color="auto" w:fill="FFFFFF"/>
              </w:rPr>
              <w:t>Minimální délka vozidla [m] (orientačně)</w:t>
            </w:r>
          </w:p>
        </w:tc>
      </w:tr>
      <w:tr w:rsidR="00C11480" w:rsidRPr="00456A0D" w14:paraId="2F2AABF2" w14:textId="77777777" w:rsidTr="00812A8F">
        <w:trPr>
          <w:trHeight w:hRule="exact" w:val="582"/>
        </w:trPr>
        <w:tc>
          <w:tcPr>
            <w:tcW w:w="1232" w:type="dxa"/>
            <w:vMerge/>
            <w:vAlign w:val="center"/>
          </w:tcPr>
          <w:p w14:paraId="77EE4FE7" w14:textId="77777777" w:rsidR="00C11480" w:rsidRPr="00D57A47" w:rsidRDefault="00C11480" w:rsidP="000F0CEA">
            <w:pPr>
              <w:keepNext/>
              <w:spacing w:before="120" w:after="120" w:line="288" w:lineRule="auto"/>
              <w:jc w:val="both"/>
              <w:rPr>
                <w:rFonts w:ascii="Arial" w:hAnsi="Arial" w:cs="Arial"/>
                <w:b/>
                <w:bCs/>
                <w:shd w:val="clear" w:color="auto" w:fill="FFFFFF"/>
              </w:rPr>
            </w:pPr>
          </w:p>
        </w:tc>
        <w:tc>
          <w:tcPr>
            <w:tcW w:w="3056" w:type="dxa"/>
            <w:vMerge/>
            <w:vAlign w:val="center"/>
          </w:tcPr>
          <w:p w14:paraId="0C7C5791" w14:textId="77777777" w:rsidR="00C11480" w:rsidRPr="00D57A47" w:rsidRDefault="00C11480" w:rsidP="000F0CEA">
            <w:pPr>
              <w:keepNext/>
              <w:spacing w:before="120" w:after="120" w:line="288" w:lineRule="auto"/>
              <w:jc w:val="both"/>
              <w:rPr>
                <w:rFonts w:ascii="Arial" w:hAnsi="Arial" w:cs="Arial"/>
                <w:b/>
                <w:bCs/>
                <w:shd w:val="clear" w:color="auto" w:fill="FFFFFF"/>
              </w:rPr>
            </w:pPr>
          </w:p>
        </w:tc>
        <w:tc>
          <w:tcPr>
            <w:tcW w:w="1379" w:type="dxa"/>
            <w:vAlign w:val="center"/>
          </w:tcPr>
          <w:p w14:paraId="193818E4" w14:textId="77777777" w:rsidR="00C11480" w:rsidRPr="00D57A47" w:rsidRDefault="00C11480" w:rsidP="000F0CEA">
            <w:pPr>
              <w:keepNext/>
              <w:spacing w:before="120" w:after="120" w:line="360" w:lineRule="auto"/>
              <w:jc w:val="both"/>
              <w:rPr>
                <w:rFonts w:ascii="Arial" w:hAnsi="Arial" w:cs="Arial"/>
                <w:bCs/>
                <w:shd w:val="clear" w:color="auto" w:fill="FFFFFF"/>
              </w:rPr>
            </w:pPr>
            <w:r w:rsidRPr="00D57A47">
              <w:rPr>
                <w:rFonts w:ascii="Arial" w:hAnsi="Arial" w:cs="Arial"/>
                <w:b/>
                <w:bCs/>
                <w:shd w:val="clear" w:color="auto" w:fill="FFFFFF"/>
              </w:rPr>
              <w:t xml:space="preserve">celkem </w:t>
            </w:r>
          </w:p>
        </w:tc>
        <w:tc>
          <w:tcPr>
            <w:tcW w:w="1416" w:type="dxa"/>
            <w:vAlign w:val="center"/>
          </w:tcPr>
          <w:p w14:paraId="181F93AF" w14:textId="77777777" w:rsidR="00C11480" w:rsidRPr="00D57A47" w:rsidRDefault="00C11480" w:rsidP="000F0CEA">
            <w:pPr>
              <w:keepNext/>
              <w:spacing w:before="120" w:after="120" w:line="360" w:lineRule="auto"/>
              <w:jc w:val="both"/>
              <w:rPr>
                <w:rFonts w:ascii="Arial" w:hAnsi="Arial" w:cs="Arial"/>
                <w:b/>
                <w:bCs/>
                <w:shd w:val="clear" w:color="auto" w:fill="FFFFFF"/>
              </w:rPr>
            </w:pPr>
            <w:r w:rsidRPr="00D57A47">
              <w:rPr>
                <w:rFonts w:ascii="Arial" w:hAnsi="Arial" w:cs="Arial"/>
                <w:b/>
                <w:bCs/>
                <w:shd w:val="clear" w:color="auto" w:fill="FFFFFF"/>
              </w:rPr>
              <w:t>sezení</w:t>
            </w:r>
          </w:p>
        </w:tc>
        <w:tc>
          <w:tcPr>
            <w:tcW w:w="1930" w:type="dxa"/>
            <w:vMerge/>
            <w:vAlign w:val="center"/>
          </w:tcPr>
          <w:p w14:paraId="0E71648A" w14:textId="77777777" w:rsidR="00C11480" w:rsidRPr="00D57A47" w:rsidRDefault="00C11480" w:rsidP="000F0CEA">
            <w:pPr>
              <w:keepNext/>
              <w:spacing w:before="120" w:after="120" w:line="360" w:lineRule="auto"/>
              <w:jc w:val="both"/>
              <w:rPr>
                <w:rFonts w:ascii="Arial" w:hAnsi="Arial" w:cs="Arial"/>
                <w:bCs/>
                <w:shd w:val="clear" w:color="auto" w:fill="FFFFFF"/>
              </w:rPr>
            </w:pPr>
          </w:p>
        </w:tc>
      </w:tr>
      <w:tr w:rsidR="00C11480" w:rsidRPr="00456A0D" w14:paraId="606FA230" w14:textId="77777777" w:rsidTr="00812A8F">
        <w:trPr>
          <w:trHeight w:hRule="exact" w:val="696"/>
        </w:trPr>
        <w:tc>
          <w:tcPr>
            <w:tcW w:w="1232" w:type="dxa"/>
            <w:vAlign w:val="center"/>
          </w:tcPr>
          <w:p w14:paraId="1D157D4E" w14:textId="77777777" w:rsidR="00C11480" w:rsidRPr="00D57A47" w:rsidRDefault="00C11480" w:rsidP="000F0CEA">
            <w:pPr>
              <w:spacing w:before="120" w:after="120"/>
              <w:jc w:val="both"/>
              <w:rPr>
                <w:rFonts w:ascii="Arial" w:hAnsi="Arial" w:cs="Arial"/>
                <w:bCs/>
                <w:shd w:val="clear" w:color="auto" w:fill="FFFFFF"/>
              </w:rPr>
            </w:pPr>
            <w:proofErr w:type="gramStart"/>
            <w:r w:rsidRPr="00D57A47">
              <w:rPr>
                <w:rFonts w:ascii="Arial" w:hAnsi="Arial" w:cs="Arial"/>
                <w:bCs/>
                <w:shd w:val="clear" w:color="auto" w:fill="FFFFFF"/>
              </w:rPr>
              <w:t>S – N</w:t>
            </w:r>
            <w:proofErr w:type="gramEnd"/>
          </w:p>
        </w:tc>
        <w:tc>
          <w:tcPr>
            <w:tcW w:w="3056" w:type="dxa"/>
            <w:vAlign w:val="center"/>
          </w:tcPr>
          <w:p w14:paraId="5C74CC23" w14:textId="4655C732"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Střední autobus/</w:t>
            </w:r>
            <w:r w:rsidR="00E94BCB" w:rsidRPr="00D57A47">
              <w:rPr>
                <w:rFonts w:ascii="Arial" w:hAnsi="Arial" w:cs="Arial"/>
                <w:bCs/>
                <w:shd w:val="clear" w:color="auto" w:fill="FFFFFF"/>
              </w:rPr>
              <w:t xml:space="preserve"> částečně </w:t>
            </w:r>
            <w:r w:rsidRPr="00D57A47">
              <w:rPr>
                <w:rFonts w:ascii="Arial" w:hAnsi="Arial" w:cs="Arial"/>
                <w:bCs/>
                <w:shd w:val="clear" w:color="auto" w:fill="FFFFFF"/>
              </w:rPr>
              <w:t>nízkopodlažní</w:t>
            </w:r>
          </w:p>
        </w:tc>
        <w:tc>
          <w:tcPr>
            <w:tcW w:w="1379" w:type="dxa"/>
            <w:vAlign w:val="center"/>
          </w:tcPr>
          <w:p w14:paraId="07C83A67"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62</w:t>
            </w:r>
          </w:p>
        </w:tc>
        <w:tc>
          <w:tcPr>
            <w:tcW w:w="1416" w:type="dxa"/>
            <w:vAlign w:val="center"/>
          </w:tcPr>
          <w:p w14:paraId="2775332C"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31</w:t>
            </w:r>
          </w:p>
        </w:tc>
        <w:tc>
          <w:tcPr>
            <w:tcW w:w="1930" w:type="dxa"/>
            <w:vAlign w:val="center"/>
          </w:tcPr>
          <w:p w14:paraId="5638E9D6"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9,5</w:t>
            </w:r>
          </w:p>
        </w:tc>
      </w:tr>
      <w:tr w:rsidR="00C11480" w:rsidRPr="00456A0D" w14:paraId="7FED04FB" w14:textId="77777777" w:rsidTr="00812A8F">
        <w:trPr>
          <w:trHeight w:hRule="exact" w:val="721"/>
        </w:trPr>
        <w:tc>
          <w:tcPr>
            <w:tcW w:w="1232" w:type="dxa"/>
            <w:vAlign w:val="center"/>
          </w:tcPr>
          <w:p w14:paraId="35ADF769" w14:textId="77777777" w:rsidR="00C11480" w:rsidRPr="00D57A47" w:rsidRDefault="00C11480" w:rsidP="000F0CEA">
            <w:pPr>
              <w:spacing w:before="120" w:after="120"/>
              <w:jc w:val="both"/>
              <w:rPr>
                <w:rFonts w:ascii="Arial" w:hAnsi="Arial" w:cs="Arial"/>
                <w:bCs/>
                <w:shd w:val="clear" w:color="auto" w:fill="FFFFFF"/>
              </w:rPr>
            </w:pPr>
            <w:proofErr w:type="gramStart"/>
            <w:r w:rsidRPr="00D57A47">
              <w:rPr>
                <w:rFonts w:ascii="Arial" w:hAnsi="Arial" w:cs="Arial"/>
                <w:bCs/>
                <w:shd w:val="clear" w:color="auto" w:fill="FFFFFF"/>
              </w:rPr>
              <w:t>V – N</w:t>
            </w:r>
            <w:proofErr w:type="gramEnd"/>
          </w:p>
        </w:tc>
        <w:tc>
          <w:tcPr>
            <w:tcW w:w="3056" w:type="dxa"/>
            <w:vAlign w:val="center"/>
          </w:tcPr>
          <w:p w14:paraId="6DF9472A" w14:textId="7F856F59"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Velký autobus/</w:t>
            </w:r>
            <w:r w:rsidR="00E94BCB" w:rsidRPr="00D57A47">
              <w:rPr>
                <w:rFonts w:ascii="Arial" w:hAnsi="Arial" w:cs="Arial"/>
                <w:bCs/>
                <w:shd w:val="clear" w:color="auto" w:fill="FFFFFF"/>
              </w:rPr>
              <w:t xml:space="preserve"> částečně </w:t>
            </w:r>
            <w:r w:rsidRPr="00D57A47">
              <w:rPr>
                <w:rFonts w:ascii="Arial" w:hAnsi="Arial" w:cs="Arial"/>
                <w:bCs/>
                <w:shd w:val="clear" w:color="auto" w:fill="FFFFFF"/>
              </w:rPr>
              <w:t>nízkopodlažní</w:t>
            </w:r>
          </w:p>
        </w:tc>
        <w:tc>
          <w:tcPr>
            <w:tcW w:w="1379" w:type="dxa"/>
            <w:vAlign w:val="center"/>
          </w:tcPr>
          <w:p w14:paraId="0F2C162A" w14:textId="3A3A9485" w:rsidR="00C11480" w:rsidRPr="00D57A47" w:rsidRDefault="005F3823" w:rsidP="000F0CEA">
            <w:pPr>
              <w:spacing w:before="120" w:after="120"/>
              <w:jc w:val="both"/>
              <w:rPr>
                <w:rFonts w:ascii="Arial" w:hAnsi="Arial" w:cs="Arial"/>
                <w:bCs/>
                <w:shd w:val="clear" w:color="auto" w:fill="FFFFFF"/>
              </w:rPr>
            </w:pPr>
            <w:r w:rsidRPr="00D57A47">
              <w:rPr>
                <w:rFonts w:ascii="Arial" w:hAnsi="Arial" w:cs="Arial"/>
                <w:bCs/>
                <w:shd w:val="clear" w:color="auto" w:fill="FFFFFF"/>
              </w:rPr>
              <w:t>77</w:t>
            </w:r>
          </w:p>
        </w:tc>
        <w:tc>
          <w:tcPr>
            <w:tcW w:w="1416" w:type="dxa"/>
            <w:vAlign w:val="center"/>
          </w:tcPr>
          <w:p w14:paraId="295AFF22" w14:textId="074BE71F"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4</w:t>
            </w:r>
            <w:r w:rsidR="00E75644" w:rsidRPr="00D57A47">
              <w:rPr>
                <w:rFonts w:ascii="Arial" w:hAnsi="Arial" w:cs="Arial"/>
                <w:bCs/>
                <w:shd w:val="clear" w:color="auto" w:fill="FFFFFF"/>
              </w:rPr>
              <w:t>1</w:t>
            </w:r>
          </w:p>
        </w:tc>
        <w:tc>
          <w:tcPr>
            <w:tcW w:w="1930" w:type="dxa"/>
            <w:vAlign w:val="center"/>
          </w:tcPr>
          <w:p w14:paraId="22FA85D5"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11,7</w:t>
            </w:r>
          </w:p>
        </w:tc>
      </w:tr>
      <w:tr w:rsidR="00C11480" w:rsidRPr="00456A0D" w14:paraId="54A6152F" w14:textId="77777777" w:rsidTr="00812A8F">
        <w:trPr>
          <w:trHeight w:hRule="exact" w:val="813"/>
        </w:trPr>
        <w:tc>
          <w:tcPr>
            <w:tcW w:w="1232" w:type="dxa"/>
            <w:vAlign w:val="center"/>
          </w:tcPr>
          <w:p w14:paraId="3C323C82" w14:textId="74607F1D" w:rsidR="00C11480" w:rsidRPr="00D57A47" w:rsidRDefault="00C11480" w:rsidP="000F0CEA">
            <w:pPr>
              <w:spacing w:before="120" w:after="120"/>
              <w:jc w:val="both"/>
              <w:rPr>
                <w:rFonts w:ascii="Arial" w:hAnsi="Arial" w:cs="Arial"/>
                <w:bCs/>
                <w:shd w:val="clear" w:color="auto" w:fill="FFFFFF"/>
              </w:rPr>
            </w:pPr>
            <w:proofErr w:type="spellStart"/>
            <w:proofErr w:type="gramStart"/>
            <w:r w:rsidRPr="00D57A47">
              <w:rPr>
                <w:rFonts w:ascii="Arial" w:hAnsi="Arial" w:cs="Arial"/>
                <w:bCs/>
                <w:shd w:val="clear" w:color="auto" w:fill="FFFFFF"/>
              </w:rPr>
              <w:t>Vplus</w:t>
            </w:r>
            <w:proofErr w:type="spellEnd"/>
            <w:r w:rsidRPr="00D57A47">
              <w:rPr>
                <w:rFonts w:ascii="Arial" w:hAnsi="Arial" w:cs="Arial"/>
                <w:bCs/>
                <w:shd w:val="clear" w:color="auto" w:fill="FFFFFF"/>
              </w:rPr>
              <w:t xml:space="preserve"> - </w:t>
            </w:r>
            <w:r w:rsidR="00FB4ABE" w:rsidRPr="00D57A47">
              <w:rPr>
                <w:rFonts w:ascii="Arial" w:hAnsi="Arial" w:cs="Arial"/>
                <w:bCs/>
                <w:shd w:val="clear" w:color="auto" w:fill="FFFFFF"/>
              </w:rPr>
              <w:t>N</w:t>
            </w:r>
            <w:proofErr w:type="gramEnd"/>
          </w:p>
        </w:tc>
        <w:tc>
          <w:tcPr>
            <w:tcW w:w="3056" w:type="dxa"/>
            <w:vAlign w:val="center"/>
          </w:tcPr>
          <w:p w14:paraId="6E482423" w14:textId="34F982B5"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Velký autobus plus</w:t>
            </w:r>
            <w:r w:rsidR="00FB4ABE" w:rsidRPr="00D57A47">
              <w:rPr>
                <w:rFonts w:ascii="Arial" w:hAnsi="Arial" w:cs="Arial"/>
                <w:bCs/>
                <w:shd w:val="clear" w:color="auto" w:fill="FFFFFF"/>
              </w:rPr>
              <w:t>-nízkopodlažní</w:t>
            </w:r>
          </w:p>
        </w:tc>
        <w:tc>
          <w:tcPr>
            <w:tcW w:w="1379" w:type="dxa"/>
            <w:vAlign w:val="center"/>
          </w:tcPr>
          <w:p w14:paraId="609F358B" w14:textId="6318274E"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100</w:t>
            </w:r>
          </w:p>
        </w:tc>
        <w:tc>
          <w:tcPr>
            <w:tcW w:w="1416" w:type="dxa"/>
            <w:vAlign w:val="center"/>
          </w:tcPr>
          <w:p w14:paraId="56D605D0" w14:textId="30A8B51A"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55</w:t>
            </w:r>
          </w:p>
        </w:tc>
        <w:tc>
          <w:tcPr>
            <w:tcW w:w="1930" w:type="dxa"/>
            <w:vAlign w:val="center"/>
          </w:tcPr>
          <w:p w14:paraId="6F2E0C98" w14:textId="53387126"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14,5</w:t>
            </w:r>
          </w:p>
        </w:tc>
      </w:tr>
      <w:bookmarkEnd w:id="5"/>
    </w:tbl>
    <w:p w14:paraId="0287908F" w14:textId="41A19F62" w:rsidR="00C11480" w:rsidRPr="00456A0D" w:rsidRDefault="00C11480" w:rsidP="000F0CEA">
      <w:pPr>
        <w:spacing w:before="120" w:after="120" w:line="360" w:lineRule="auto"/>
        <w:ind w:firstLine="284"/>
        <w:jc w:val="both"/>
        <w:rPr>
          <w:rFonts w:ascii="Arial" w:hAnsi="Arial" w:cs="Arial"/>
          <w:bCs/>
          <w:shd w:val="clear" w:color="auto" w:fill="FFFFFF"/>
        </w:rPr>
      </w:pPr>
    </w:p>
    <w:p w14:paraId="5EC175D7" w14:textId="7F6A0B68" w:rsidR="00DC520B" w:rsidRDefault="00C11480" w:rsidP="000F0CEA">
      <w:pPr>
        <w:spacing w:before="120" w:after="120" w:line="360" w:lineRule="auto"/>
        <w:ind w:firstLine="284"/>
        <w:jc w:val="both"/>
        <w:rPr>
          <w:rFonts w:ascii="Arial" w:hAnsi="Arial" w:cs="Arial"/>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221AC8">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0F0CEA">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0F0CEA">
      <w:pPr>
        <w:pStyle w:val="Nadpis2"/>
        <w:rPr>
          <w:rFonts w:ascii="Arial" w:hAnsi="Arial" w:cs="Arial"/>
          <w:color w:val="auto"/>
          <w:shd w:val="clear" w:color="auto" w:fill="FFFFFF"/>
        </w:rPr>
      </w:pPr>
      <w:bookmarkStart w:id="6" w:name="_Toc130805775"/>
      <w:r w:rsidRPr="0060009F">
        <w:rPr>
          <w:rFonts w:ascii="Arial" w:hAnsi="Arial" w:cs="Arial"/>
          <w:color w:val="auto"/>
          <w:shd w:val="clear" w:color="auto" w:fill="FFFFFF"/>
        </w:rPr>
        <w:t>Specifické standardy vybavení vozidel</w:t>
      </w:r>
      <w:bookmarkEnd w:id="6"/>
    </w:p>
    <w:p w14:paraId="1160DFCA" w14:textId="77777777" w:rsidR="00C11480" w:rsidRPr="00456A0D" w:rsidRDefault="00C11480" w:rsidP="000F0CEA">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03ED7A0C" w:rsidR="00C11480" w:rsidRPr="002E54DD" w:rsidRDefault="00C11480" w:rsidP="000F0CEA">
      <w:pPr>
        <w:pStyle w:val="Nadpis3"/>
        <w:rPr>
          <w:rFonts w:ascii="Arial" w:hAnsi="Arial" w:cs="Arial"/>
          <w:color w:val="auto"/>
          <w:shd w:val="clear" w:color="auto" w:fill="FFFFFF"/>
        </w:rPr>
      </w:pPr>
      <w:r w:rsidRPr="001D0372">
        <w:rPr>
          <w:sz w:val="24"/>
          <w:szCs w:val="24"/>
          <w:shd w:val="clear" w:color="auto" w:fill="FFFFFF"/>
        </w:rPr>
        <w:lastRenderedPageBreak/>
        <w:tab/>
      </w:r>
      <w:r w:rsidRPr="001D0372">
        <w:rPr>
          <w:sz w:val="24"/>
          <w:szCs w:val="24"/>
          <w:shd w:val="clear" w:color="auto" w:fill="FFFFFF"/>
        </w:rPr>
        <w:tab/>
      </w:r>
      <w:bookmarkStart w:id="7" w:name="_Toc130805776"/>
      <w:r w:rsidRPr="002E54DD">
        <w:rPr>
          <w:rFonts w:ascii="Arial" w:hAnsi="Arial" w:cs="Arial"/>
          <w:color w:val="auto"/>
          <w:shd w:val="clear" w:color="auto" w:fill="FFFFFF"/>
        </w:rPr>
        <w:t xml:space="preserve">Nová vozidla kategorie S, V, </w:t>
      </w:r>
      <w:proofErr w:type="spellStart"/>
      <w:r w:rsidRPr="002E54DD">
        <w:rPr>
          <w:rFonts w:ascii="Arial" w:hAnsi="Arial" w:cs="Arial"/>
          <w:color w:val="auto"/>
          <w:shd w:val="clear" w:color="auto" w:fill="FFFFFF"/>
        </w:rPr>
        <w:t>Vplus</w:t>
      </w:r>
      <w:bookmarkEnd w:id="7"/>
      <w:proofErr w:type="spellEnd"/>
    </w:p>
    <w:p w14:paraId="65F590F6" w14:textId="6EDE492B" w:rsidR="00B3671E" w:rsidRPr="00456A0D" w:rsidRDefault="00B3671E" w:rsidP="000F0CEA">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6AFE8AA8" w:rsidR="002F5F06" w:rsidRPr="00456A0D" w:rsidRDefault="00C85086"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9A7B89" w:rsidRPr="00456A0D">
        <w:rPr>
          <w:rFonts w:ascii="Arial" w:eastAsia="Calibri" w:hAnsi="Arial" w:cs="Arial"/>
          <w:bCs/>
        </w:rPr>
        <w:t>částečně nízkopodlažní provedení LE (</w:t>
      </w:r>
      <w:proofErr w:type="spellStart"/>
      <w:r w:rsidR="009A7B89" w:rsidRPr="00456A0D">
        <w:rPr>
          <w:rFonts w:ascii="Arial" w:eastAsia="Calibri" w:hAnsi="Arial" w:cs="Arial"/>
          <w:bCs/>
        </w:rPr>
        <w:t>Low</w:t>
      </w:r>
      <w:proofErr w:type="spellEnd"/>
      <w:r w:rsidR="009A7B89" w:rsidRPr="00456A0D">
        <w:rPr>
          <w:rFonts w:ascii="Arial" w:eastAsia="Calibri" w:hAnsi="Arial" w:cs="Arial"/>
          <w:bCs/>
        </w:rPr>
        <w:t xml:space="preserve"> </w:t>
      </w:r>
      <w:proofErr w:type="spellStart"/>
      <w:r w:rsidR="009A7B89" w:rsidRPr="00456A0D">
        <w:rPr>
          <w:rFonts w:ascii="Arial" w:eastAsia="Calibri" w:hAnsi="Arial" w:cs="Arial"/>
          <w:bCs/>
        </w:rPr>
        <w:t>Entry</w:t>
      </w:r>
      <w:proofErr w:type="spellEnd"/>
      <w:r w:rsidR="009A7B89" w:rsidRPr="00456A0D">
        <w:rPr>
          <w:rFonts w:ascii="Arial" w:eastAsia="Calibri" w:hAnsi="Arial" w:cs="Arial"/>
          <w:bCs/>
        </w:rPr>
        <w:t>)</w:t>
      </w:r>
    </w:p>
    <w:p w14:paraId="2A2982DD" w14:textId="77777777" w:rsidR="002F5F06" w:rsidRPr="00456A0D" w:rsidRDefault="002F5F06"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23EDBCD9" w:rsidR="00B3671E" w:rsidRPr="00456A0D" w:rsidRDefault="00254730"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sidR="00185009">
        <w:rPr>
          <w:rFonts w:ascii="Arial" w:eastAsia="Calibri" w:hAnsi="Arial" w:cs="Arial"/>
          <w:bCs/>
        </w:rPr>
        <w:t xml:space="preserve">výfukové, motorové, </w:t>
      </w:r>
      <w:r>
        <w:rPr>
          <w:rFonts w:ascii="Arial" w:eastAsia="Calibri" w:hAnsi="Arial" w:cs="Arial"/>
          <w:bCs/>
        </w:rPr>
        <w:t>elektrodynamické brzdy nebo hydrodynamické brzdy</w:t>
      </w:r>
    </w:p>
    <w:p w14:paraId="070FA9D9" w14:textId="77777777" w:rsidR="00B3671E" w:rsidRPr="00456A0D" w:rsidRDefault="00B3671E"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Prostor pro příruční zavazadla nad sedadly s pevným dnem (ne síťovaným), tento prostor musí být vybaven podélnou </w:t>
      </w:r>
      <w:proofErr w:type="gramStart"/>
      <w:r w:rsidRPr="00456A0D">
        <w:rPr>
          <w:rFonts w:ascii="Arial" w:eastAsia="Calibri" w:hAnsi="Arial" w:cs="Arial"/>
          <w:bCs/>
        </w:rPr>
        <w:t>tyčí</w:t>
      </w:r>
      <w:proofErr w:type="gramEnd"/>
      <w:r w:rsidRPr="00456A0D">
        <w:rPr>
          <w:rFonts w:ascii="Arial" w:eastAsia="Calibri" w:hAnsi="Arial" w:cs="Arial"/>
          <w:bCs/>
        </w:rPr>
        <w:t xml:space="preserve"> k držení stojících cestujících po celé délce</w:t>
      </w:r>
    </w:p>
    <w:p w14:paraId="79111FA5" w14:textId="2A7AC0A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je specifikován v</w:t>
      </w:r>
      <w:r w:rsidR="00704344">
        <w:rPr>
          <w:rFonts w:ascii="Arial" w:eastAsia="Calibri" w:hAnsi="Arial" w:cs="Arial"/>
          <w:bCs/>
        </w:rPr>
        <w:t> příloze č. 2 TPS IDS VDV – Požadavky na odbavovací zařízení dopravců</w:t>
      </w:r>
      <w:r w:rsidRPr="00456A0D">
        <w:rPr>
          <w:rFonts w:ascii="Arial" w:eastAsia="Calibri" w:hAnsi="Arial" w:cs="Arial"/>
          <w:bCs/>
        </w:rPr>
        <w:t xml:space="preserve">, který je součástí zadávací dokumentace a </w:t>
      </w:r>
      <w:proofErr w:type="gramStart"/>
      <w:r w:rsidRPr="00456A0D">
        <w:rPr>
          <w:rFonts w:ascii="Arial" w:eastAsia="Calibri" w:hAnsi="Arial" w:cs="Arial"/>
          <w:bCs/>
        </w:rPr>
        <w:t>tvoří</w:t>
      </w:r>
      <w:proofErr w:type="gramEnd"/>
      <w:r w:rsidRPr="00456A0D">
        <w:rPr>
          <w:rFonts w:ascii="Arial" w:eastAsia="Calibri" w:hAnsi="Arial" w:cs="Arial"/>
          <w:bCs/>
        </w:rPr>
        <w:t xml:space="preserve"> přílohu </w:t>
      </w:r>
      <w:r w:rsidR="00245D1E">
        <w:rPr>
          <w:rFonts w:ascii="Arial" w:eastAsia="Calibri" w:hAnsi="Arial" w:cs="Arial"/>
          <w:bCs/>
        </w:rPr>
        <w:t>s</w:t>
      </w:r>
      <w:r w:rsidRPr="00456A0D">
        <w:rPr>
          <w:rFonts w:ascii="Arial" w:eastAsia="Calibri" w:hAnsi="Arial" w:cs="Arial"/>
          <w:bCs/>
        </w:rPr>
        <w:t xml:space="preserve">mlouvy. V tomto dokumentu jsou také popsány jednotlivé funkcionality, které musí elektronický odbavovací systém ve vozidlech </w:t>
      </w:r>
      <w:r w:rsidR="00C3093F">
        <w:rPr>
          <w:rFonts w:ascii="Arial" w:eastAsia="Calibri" w:hAnsi="Arial" w:cs="Arial"/>
          <w:bCs/>
        </w:rPr>
        <w:t xml:space="preserve">IDS </w:t>
      </w:r>
      <w:r w:rsidRPr="00456A0D">
        <w:rPr>
          <w:rFonts w:ascii="Arial" w:eastAsia="Calibri" w:hAnsi="Arial" w:cs="Arial"/>
          <w:bCs/>
        </w:rPr>
        <w:t>VDV splňovat.</w:t>
      </w:r>
    </w:p>
    <w:p w14:paraId="20F7F607" w14:textId="17B8BBF5"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00810A33">
        <w:rPr>
          <w:rFonts w:ascii="Arial" w:eastAsia="Calibri" w:hAnsi="Arial" w:cs="Arial"/>
          <w:bCs/>
        </w:rPr>
        <w:t>kapitolách</w:t>
      </w:r>
      <w:r w:rsidRPr="00571280">
        <w:rPr>
          <w:rFonts w:ascii="Arial" w:eastAsia="Calibri" w:hAnsi="Arial" w:cs="Arial"/>
          <w:bCs/>
        </w:rPr>
        <w:t xml:space="preserve">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 xml:space="preserve">5 </w:t>
      </w:r>
      <w:proofErr w:type="spellStart"/>
      <w:r w:rsidR="00D50772" w:rsidRPr="00236D88">
        <w:rPr>
          <w:rFonts w:ascii="Arial" w:eastAsia="Calibri" w:hAnsi="Arial" w:cs="Arial"/>
          <w:bCs/>
        </w:rPr>
        <w:t>MBit/s</w:t>
      </w:r>
      <w:proofErr w:type="spellEnd"/>
    </w:p>
    <w:p w14:paraId="40BBD58F" w14:textId="77777777" w:rsidR="00D11F0B"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60F7520F" w14:textId="4A2914E5" w:rsidR="00B3671E" w:rsidRPr="00456A0D" w:rsidRDefault="00D11F0B"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Pr>
          <w:rFonts w:ascii="Arial" w:eastAsia="Calibri" w:hAnsi="Arial" w:cs="Arial"/>
          <w:bCs/>
        </w:rPr>
        <w:t>z boku bude pracoviště řidiče odděleno od prostoru pro cestující nízkými dvířky. Zasklení kabiny řidiče není požadováno</w:t>
      </w:r>
    </w:p>
    <w:p w14:paraId="0B13F0EE" w14:textId="6CB605F0"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proofErr w:type="spellStart"/>
      <w:r w:rsidR="002F5F06" w:rsidRPr="00236D88">
        <w:rPr>
          <w:rFonts w:ascii="Arial" w:eastAsia="Calibri" w:hAnsi="Arial" w:cs="Arial"/>
          <w:bCs/>
        </w:rPr>
        <w:t>klaprámy</w:t>
      </w:r>
      <w:proofErr w:type="spellEnd"/>
      <w:r w:rsidRPr="00456A0D">
        <w:rPr>
          <w:rFonts w:ascii="Arial" w:eastAsia="Calibri" w:hAnsi="Arial" w:cs="Arial"/>
          <w:bCs/>
        </w:rPr>
        <w:t>, schránka na letáky</w:t>
      </w:r>
    </w:p>
    <w:p w14:paraId="170E8805"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7704D9E6" w:rsidR="00B3671E"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102849EA" w14:textId="33AB4966" w:rsidR="00873B9D" w:rsidRPr="00456A0D" w:rsidRDefault="00873B9D"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Pr>
          <w:rFonts w:ascii="Arial" w:eastAsia="Calibri" w:hAnsi="Arial" w:cs="Arial"/>
          <w:bCs/>
        </w:rPr>
        <w:t xml:space="preserve">Konstrukce opěradla musí být v celé své velikosti vyrobena tak, aby sedící cestující nemohl být obtěžován tlakem nohou za ním sedícího cestujícího, zejména nesmí být tito cestující odděleni pouze </w:t>
      </w:r>
      <w:r w:rsidR="00114E2F">
        <w:rPr>
          <w:rFonts w:ascii="Arial" w:eastAsia="Calibri" w:hAnsi="Arial" w:cs="Arial"/>
          <w:bCs/>
        </w:rPr>
        <w:t>textilií</w:t>
      </w:r>
    </w:p>
    <w:p w14:paraId="78AF497B" w14:textId="46EAB7E5"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opatřena sklopnými opěrkami rukou alespoň na straně do uličky a </w:t>
      </w:r>
      <w:r w:rsidR="001062FC">
        <w:rPr>
          <w:rFonts w:ascii="Arial" w:eastAsia="Calibri" w:hAnsi="Arial" w:cs="Arial"/>
          <w:bCs/>
        </w:rPr>
        <w:t xml:space="preserve">na straně do uličky </w:t>
      </w:r>
      <w:r w:rsidRPr="00456A0D">
        <w:rPr>
          <w:rFonts w:ascii="Arial" w:eastAsia="Calibri" w:hAnsi="Arial" w:cs="Arial"/>
          <w:bCs/>
        </w:rPr>
        <w:t>musí mít madla pro stojící cestující</w:t>
      </w:r>
      <w:r w:rsidR="001062FC">
        <w:rPr>
          <w:rFonts w:ascii="Arial" w:eastAsia="Calibri" w:hAnsi="Arial" w:cs="Arial"/>
          <w:bCs/>
        </w:rPr>
        <w:t xml:space="preserve">. Tyto madla budou umístěny minimálně na lichých řadách sedadel na pravé straně a v sudých řadách </w:t>
      </w:r>
      <w:r w:rsidR="00020D1E">
        <w:rPr>
          <w:rFonts w:ascii="Arial" w:eastAsia="Calibri" w:hAnsi="Arial" w:cs="Arial"/>
          <w:bCs/>
        </w:rPr>
        <w:t xml:space="preserve">sedadel </w:t>
      </w:r>
      <w:r w:rsidR="001062FC">
        <w:rPr>
          <w:rFonts w:ascii="Arial" w:eastAsia="Calibri" w:hAnsi="Arial" w:cs="Arial"/>
          <w:bCs/>
        </w:rPr>
        <w:t>na levé straně vozidla.</w:t>
      </w:r>
    </w:p>
    <w:p w14:paraId="41DA988E" w14:textId="56B2F402" w:rsidR="00B3671E" w:rsidRPr="00933DF2"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r w:rsidR="00D11F0B">
        <w:rPr>
          <w:rFonts w:ascii="Arial" w:eastAsia="Calibri" w:hAnsi="Arial" w:cs="Arial"/>
          <w:bCs/>
        </w:rPr>
        <w:t xml:space="preserve">, </w:t>
      </w:r>
      <w:r w:rsidR="002129B0">
        <w:rPr>
          <w:rFonts w:ascii="Arial" w:eastAsia="Calibri" w:hAnsi="Arial" w:cs="Arial"/>
          <w:bCs/>
        </w:rPr>
        <w:t xml:space="preserve">je preferován index TL 35 % a index TE maximálně </w:t>
      </w:r>
      <w:r w:rsidR="002129B0" w:rsidRPr="00933DF2">
        <w:rPr>
          <w:rFonts w:ascii="Arial" w:eastAsia="Calibri" w:hAnsi="Arial" w:cs="Arial"/>
          <w:bCs/>
        </w:rPr>
        <w:t>22 %</w:t>
      </w:r>
      <w:r w:rsidR="00FE2B43" w:rsidRPr="00933DF2">
        <w:rPr>
          <w:rFonts w:ascii="Arial" w:eastAsia="Calibri" w:hAnsi="Arial" w:cs="Arial"/>
          <w:bCs/>
        </w:rPr>
        <w:t>T</w:t>
      </w:r>
    </w:p>
    <w:p w14:paraId="7A1B651C"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54011A03" w:rsidR="006C184A"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proofErr w:type="spellStart"/>
      <w:r w:rsidRPr="00456A0D">
        <w:rPr>
          <w:rFonts w:ascii="Arial" w:eastAsia="Calibri" w:hAnsi="Arial" w:cs="Arial"/>
          <w:bCs/>
        </w:rPr>
        <w:t>Ofuk</w:t>
      </w:r>
      <w:proofErr w:type="spellEnd"/>
      <w:r w:rsidRPr="00456A0D">
        <w:rPr>
          <w:rFonts w:ascii="Arial" w:eastAsia="Calibri" w:hAnsi="Arial" w:cs="Arial"/>
          <w:bCs/>
        </w:rPr>
        <w:t xml:space="preserve"> předních schodů</w:t>
      </w:r>
      <w:r w:rsidR="006C184A">
        <w:rPr>
          <w:rFonts w:ascii="Arial" w:eastAsia="Calibri" w:hAnsi="Arial" w:cs="Arial"/>
          <w:bCs/>
        </w:rPr>
        <w:t xml:space="preserve">, v případě provedení LE bude </w:t>
      </w:r>
      <w:proofErr w:type="spellStart"/>
      <w:r w:rsidR="006C184A">
        <w:rPr>
          <w:rFonts w:ascii="Arial" w:eastAsia="Calibri" w:hAnsi="Arial" w:cs="Arial"/>
          <w:bCs/>
        </w:rPr>
        <w:t>ofuk</w:t>
      </w:r>
      <w:proofErr w:type="spellEnd"/>
      <w:r w:rsidR="006C184A">
        <w:rPr>
          <w:rFonts w:ascii="Arial" w:eastAsia="Calibri" w:hAnsi="Arial" w:cs="Arial"/>
          <w:bCs/>
        </w:rPr>
        <w:t xml:space="preserve"> prostoru nástupu cestujících u předních dveří</w:t>
      </w:r>
      <w:r w:rsidR="004D5370">
        <w:rPr>
          <w:rFonts w:ascii="Arial" w:eastAsia="Calibri" w:hAnsi="Arial" w:cs="Arial"/>
          <w:bCs/>
        </w:rPr>
        <w:t>, nebo lze mít vyhřívání schodů či podlahy v nástupním prostoru</w:t>
      </w:r>
    </w:p>
    <w:p w14:paraId="728EC38C" w14:textId="7CCD129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w:t>
      </w:r>
    </w:p>
    <w:p w14:paraId="69F0C21A" w14:textId="60D9F77F"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24F8A897" w:rsidR="00690194" w:rsidRPr="00236D88" w:rsidRDefault="00690194"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0F0CEA">
      <w:pPr>
        <w:tabs>
          <w:tab w:val="num" w:pos="797"/>
        </w:tabs>
        <w:spacing w:after="120" w:line="360" w:lineRule="auto"/>
        <w:contextualSpacing/>
        <w:jc w:val="both"/>
        <w:rPr>
          <w:rFonts w:ascii="Arial" w:eastAsia="Calibri" w:hAnsi="Arial" w:cs="Arial"/>
          <w:bCs/>
          <w:highlight w:val="yellow"/>
        </w:rPr>
      </w:pPr>
    </w:p>
    <w:p w14:paraId="08264724" w14:textId="016A9712" w:rsidR="00505C90" w:rsidRPr="001D0372" w:rsidRDefault="00505C90" w:rsidP="000F0CEA">
      <w:pPr>
        <w:pStyle w:val="Nadpis3"/>
        <w:rPr>
          <w:rFonts w:ascii="Arial" w:eastAsia="Calibri" w:hAnsi="Arial" w:cs="Arial"/>
          <w:color w:val="auto"/>
          <w:sz w:val="24"/>
          <w:szCs w:val="24"/>
        </w:rPr>
      </w:pPr>
      <w:bookmarkStart w:id="8" w:name="_Ref61243687"/>
      <w:bookmarkStart w:id="9" w:name="_Toc130805777"/>
      <w:bookmarkStart w:id="10" w:name="_Hlk132892973"/>
      <w:r w:rsidRPr="001D0372">
        <w:rPr>
          <w:rFonts w:ascii="Arial" w:eastAsia="Calibri" w:hAnsi="Arial" w:cs="Arial"/>
          <w:color w:val="auto"/>
          <w:sz w:val="24"/>
          <w:szCs w:val="24"/>
        </w:rPr>
        <w:t xml:space="preserve">Starší vozidla vstupující do systému VDV přípustných kategorií S, V, </w:t>
      </w:r>
      <w:proofErr w:type="spellStart"/>
      <w:r w:rsidRPr="001D0372">
        <w:rPr>
          <w:rFonts w:ascii="Arial" w:eastAsia="Calibri" w:hAnsi="Arial" w:cs="Arial"/>
          <w:color w:val="auto"/>
          <w:sz w:val="24"/>
          <w:szCs w:val="24"/>
        </w:rPr>
        <w:t>Vplus</w:t>
      </w:r>
      <w:bookmarkEnd w:id="8"/>
      <w:bookmarkEnd w:id="9"/>
      <w:proofErr w:type="spellEnd"/>
    </w:p>
    <w:bookmarkEnd w:id="10"/>
    <w:p w14:paraId="3F83E4C1" w14:textId="77777777" w:rsidR="00505C90" w:rsidRPr="00456A0D" w:rsidRDefault="00505C90" w:rsidP="000F0CEA">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7CEBD673" w14:textId="6E4638A8" w:rsidR="00965621" w:rsidRPr="00456A0D" w:rsidRDefault="00965621"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bookmarkStart w:id="11" w:name="_Hlk132892997"/>
      <w:r>
        <w:rPr>
          <w:rFonts w:ascii="Arial" w:eastAsia="Calibri" w:hAnsi="Arial" w:cs="Arial"/>
          <w:bCs/>
        </w:rPr>
        <w:lastRenderedPageBreak/>
        <w:t>Tato vozidla nemusí mít částečně nízkopodlažní provedení LE (</w:t>
      </w:r>
      <w:proofErr w:type="spellStart"/>
      <w:r>
        <w:rPr>
          <w:rFonts w:ascii="Arial" w:eastAsia="Calibri" w:hAnsi="Arial" w:cs="Arial"/>
          <w:bCs/>
        </w:rPr>
        <w:t>Low</w:t>
      </w:r>
      <w:proofErr w:type="spellEnd"/>
      <w:r>
        <w:rPr>
          <w:rFonts w:ascii="Arial" w:eastAsia="Calibri" w:hAnsi="Arial" w:cs="Arial"/>
          <w:bCs/>
        </w:rPr>
        <w:t xml:space="preserve"> </w:t>
      </w:r>
      <w:proofErr w:type="spellStart"/>
      <w:r>
        <w:rPr>
          <w:rFonts w:ascii="Arial" w:eastAsia="Calibri" w:hAnsi="Arial" w:cs="Arial"/>
          <w:bCs/>
        </w:rPr>
        <w:t>Entry</w:t>
      </w:r>
      <w:proofErr w:type="spellEnd"/>
      <w:r>
        <w:rPr>
          <w:rFonts w:ascii="Arial" w:eastAsia="Calibri" w:hAnsi="Arial" w:cs="Arial"/>
          <w:bCs/>
        </w:rPr>
        <w:t>)</w:t>
      </w:r>
      <w:r w:rsidR="00810A33">
        <w:rPr>
          <w:rFonts w:ascii="Arial" w:eastAsia="Calibri" w:hAnsi="Arial" w:cs="Arial"/>
          <w:bCs/>
        </w:rPr>
        <w:t>, tím není dotčena povinnost uvedená v kapitole 2.5</w:t>
      </w:r>
      <w:bookmarkEnd w:id="11"/>
      <w:r w:rsidR="00810A33">
        <w:rPr>
          <w:rFonts w:ascii="Arial" w:eastAsia="Calibri" w:hAnsi="Arial" w:cs="Arial"/>
          <w:bCs/>
        </w:rPr>
        <w:t xml:space="preserve"> </w:t>
      </w:r>
    </w:p>
    <w:p w14:paraId="04BAAB9F"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05BC2B47" w:rsidR="00505C90" w:rsidRPr="00456A0D" w:rsidRDefault="00505C90"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 xml:space="preserve">lech je specifikován v Příloze č. 2 TPS </w:t>
      </w:r>
      <w:r w:rsidR="00C3093F">
        <w:rPr>
          <w:rFonts w:ascii="Arial" w:eastAsia="Calibri" w:hAnsi="Arial" w:cs="Arial"/>
          <w:bCs/>
        </w:rPr>
        <w:t xml:space="preserve">IDS </w:t>
      </w:r>
      <w:r w:rsidR="00685AEB" w:rsidRPr="00685AEB">
        <w:rPr>
          <w:rFonts w:ascii="Arial" w:eastAsia="Calibri" w:hAnsi="Arial" w:cs="Arial"/>
          <w:bCs/>
        </w:rPr>
        <w:t>VDV</w:t>
      </w:r>
      <w:r w:rsidR="00704344">
        <w:rPr>
          <w:rFonts w:ascii="Arial" w:eastAsia="Calibri" w:hAnsi="Arial" w:cs="Arial"/>
          <w:bCs/>
        </w:rPr>
        <w:t xml:space="preserve"> – Požadavky na odbavovací zařízení dopravců</w:t>
      </w:r>
      <w:r w:rsidRPr="00685AEB">
        <w:rPr>
          <w:rFonts w:ascii="Arial" w:eastAsia="Calibri" w:hAnsi="Arial" w:cs="Arial"/>
          <w:bCs/>
        </w:rPr>
        <w:t>,</w:t>
      </w:r>
      <w:r w:rsidRPr="00456A0D">
        <w:rPr>
          <w:rFonts w:ascii="Arial" w:eastAsia="Calibri" w:hAnsi="Arial" w:cs="Arial"/>
          <w:bCs/>
        </w:rPr>
        <w:t xml:space="preserve"> který je součástí zadávací dokumentace a </w:t>
      </w:r>
      <w:proofErr w:type="gramStart"/>
      <w:r w:rsidRPr="00456A0D">
        <w:rPr>
          <w:rFonts w:ascii="Arial" w:eastAsia="Calibri" w:hAnsi="Arial" w:cs="Arial"/>
          <w:bCs/>
        </w:rPr>
        <w:t>tvoří</w:t>
      </w:r>
      <w:proofErr w:type="gramEnd"/>
      <w:r w:rsidRPr="00456A0D">
        <w:rPr>
          <w:rFonts w:ascii="Arial" w:eastAsia="Calibri" w:hAnsi="Arial" w:cs="Arial"/>
          <w:bCs/>
        </w:rPr>
        <w:t xml:space="preserve"> přílohu </w:t>
      </w:r>
      <w:r w:rsidR="00245D1E">
        <w:rPr>
          <w:rFonts w:ascii="Arial" w:eastAsia="Calibri" w:hAnsi="Arial" w:cs="Arial"/>
          <w:bCs/>
        </w:rPr>
        <w:t>s</w:t>
      </w:r>
      <w:r w:rsidRPr="00456A0D">
        <w:rPr>
          <w:rFonts w:ascii="Arial" w:eastAsia="Calibri" w:hAnsi="Arial" w:cs="Arial"/>
          <w:bCs/>
        </w:rPr>
        <w:t xml:space="preserve">mlouvy. V tomto dokumentu jsou také popsány jednotlivé funkcionality, které musí elektronický odbavovací systém ve vozidlech </w:t>
      </w:r>
      <w:r w:rsidR="00C3093F">
        <w:rPr>
          <w:rFonts w:ascii="Arial" w:eastAsia="Calibri" w:hAnsi="Arial" w:cs="Arial"/>
          <w:bCs/>
        </w:rPr>
        <w:t xml:space="preserve">IDS </w:t>
      </w:r>
      <w:r w:rsidRPr="00456A0D">
        <w:rPr>
          <w:rFonts w:ascii="Arial" w:eastAsia="Calibri" w:hAnsi="Arial" w:cs="Arial"/>
          <w:bCs/>
        </w:rPr>
        <w:t>VDV splňovat.</w:t>
      </w:r>
    </w:p>
    <w:p w14:paraId="58B5E146" w14:textId="4209E61D" w:rsidR="00505C90" w:rsidRPr="00456A0D" w:rsidRDefault="00505C90"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5EA66617" w:rsidR="00505C90" w:rsidRDefault="00505C90" w:rsidP="000F0CEA">
      <w:pPr>
        <w:numPr>
          <w:ilvl w:val="0"/>
          <w:numId w:val="2"/>
        </w:numPr>
        <w:tabs>
          <w:tab w:val="num" w:pos="797"/>
          <w:tab w:val="num" w:pos="2268"/>
        </w:tabs>
        <w:spacing w:after="120" w:line="360" w:lineRule="auto"/>
        <w:ind w:left="797" w:hanging="284"/>
        <w:contextualSpacing/>
        <w:jc w:val="both"/>
        <w:rPr>
          <w:ins w:id="12" w:author="Němec Lukáš Bc." w:date="2023-06-15T10:35:00Z"/>
          <w:rFonts w:ascii="Arial" w:eastAsia="Calibri" w:hAnsi="Arial" w:cs="Arial"/>
          <w:bCs/>
        </w:rPr>
      </w:pPr>
      <w:r w:rsidRPr="00456A0D">
        <w:rPr>
          <w:rFonts w:ascii="Arial" w:eastAsia="Calibri" w:hAnsi="Arial" w:cs="Arial"/>
          <w:bCs/>
        </w:rPr>
        <w:t>Informační vitríny, schránka na letáky</w:t>
      </w:r>
    </w:p>
    <w:p w14:paraId="57394AA3" w14:textId="77777777" w:rsidR="001C5171" w:rsidRPr="00456A0D" w:rsidRDefault="001C5171" w:rsidP="001C5171">
      <w:pPr>
        <w:numPr>
          <w:ilvl w:val="0"/>
          <w:numId w:val="2"/>
        </w:numPr>
        <w:tabs>
          <w:tab w:val="num" w:pos="797"/>
        </w:tabs>
        <w:spacing w:before="120" w:after="120" w:line="360" w:lineRule="auto"/>
        <w:ind w:left="797" w:hanging="284"/>
        <w:contextualSpacing/>
        <w:jc w:val="both"/>
        <w:rPr>
          <w:ins w:id="13" w:author="Němec Lukáš Bc." w:date="2023-06-15T10:35:00Z"/>
          <w:rFonts w:ascii="Arial" w:eastAsia="Calibri" w:hAnsi="Arial" w:cs="Arial"/>
          <w:bCs/>
        </w:rPr>
      </w:pPr>
      <w:ins w:id="14" w:author="Němec Lukáš Bc." w:date="2023-06-15T10:35:00Z">
        <w:r w:rsidRPr="00456A0D">
          <w:rPr>
            <w:rFonts w:ascii="Arial" w:eastAsia="Calibri" w:hAnsi="Arial" w:cs="Arial"/>
            <w:bCs/>
          </w:rPr>
          <w:t>Elektronický akustický informační systém</w:t>
        </w:r>
      </w:ins>
    </w:p>
    <w:p w14:paraId="4BF133FE" w14:textId="77777777" w:rsidR="001C5171" w:rsidRPr="00456A0D" w:rsidRDefault="001C5171" w:rsidP="001C5171">
      <w:pPr>
        <w:numPr>
          <w:ilvl w:val="0"/>
          <w:numId w:val="2"/>
        </w:numPr>
        <w:tabs>
          <w:tab w:val="num" w:pos="797"/>
        </w:tabs>
        <w:spacing w:before="120" w:after="120" w:line="360" w:lineRule="auto"/>
        <w:ind w:left="797" w:hanging="284"/>
        <w:contextualSpacing/>
        <w:jc w:val="both"/>
        <w:rPr>
          <w:ins w:id="15" w:author="Němec Lukáš Bc." w:date="2023-06-15T10:35:00Z"/>
          <w:rFonts w:ascii="Arial" w:eastAsia="Calibri" w:hAnsi="Arial" w:cs="Arial"/>
          <w:bCs/>
        </w:rPr>
      </w:pPr>
      <w:ins w:id="16" w:author="Němec Lukáš Bc." w:date="2023-06-15T10:35:00Z">
        <w:r w:rsidRPr="00456A0D">
          <w:rPr>
            <w:rFonts w:ascii="Arial" w:eastAsia="Calibri" w:hAnsi="Arial" w:cs="Arial"/>
            <w:bCs/>
          </w:rPr>
          <w:t>Elektronický vizuální informační systém vnitřní</w:t>
        </w:r>
      </w:ins>
    </w:p>
    <w:p w14:paraId="1399BE57" w14:textId="67DC5D52" w:rsidR="00523637"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neplatí pro kategorii S, kde </w:t>
      </w:r>
      <w:proofErr w:type="gramStart"/>
      <w:r w:rsidR="00224C5B">
        <w:rPr>
          <w:rFonts w:ascii="Arial" w:eastAsia="Calibri" w:hAnsi="Arial" w:cs="Arial"/>
          <w:bCs/>
        </w:rPr>
        <w:t>stačí</w:t>
      </w:r>
      <w:proofErr w:type="gramEnd"/>
      <w:r w:rsidR="00224C5B">
        <w:rPr>
          <w:rFonts w:ascii="Arial" w:eastAsia="Calibri" w:hAnsi="Arial" w:cs="Arial"/>
          <w:bCs/>
        </w:rPr>
        <w:t xml:space="preserve"> prostor pro umístění jednoho kočárku nebo vozíku pro invalidy, v tomto místě mohou být sklopné sedačky</w:t>
      </w:r>
      <w:r w:rsidR="00523637">
        <w:rPr>
          <w:rFonts w:ascii="Arial" w:eastAsia="Calibri" w:hAnsi="Arial" w:cs="Arial"/>
          <w:bCs/>
        </w:rPr>
        <w:t xml:space="preserve"> </w:t>
      </w:r>
    </w:p>
    <w:p w14:paraId="1291A152" w14:textId="34A746BB"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3D3B6DA9"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0F0CE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0F0CEA">
      <w:pPr>
        <w:pStyle w:val="Nadpis2"/>
        <w:rPr>
          <w:rFonts w:ascii="Arial" w:eastAsia="Calibri" w:hAnsi="Arial" w:cs="Arial"/>
          <w:color w:val="auto"/>
        </w:rPr>
      </w:pPr>
      <w:bookmarkStart w:id="17" w:name="_Toc130805778"/>
      <w:r w:rsidRPr="001D0372">
        <w:rPr>
          <w:rFonts w:ascii="Arial" w:eastAsia="Calibri" w:hAnsi="Arial" w:cs="Arial"/>
          <w:color w:val="auto"/>
        </w:rPr>
        <w:t>Specifické standardy vybavení jednotlivých kategorii vozidel pro přepravu osob – M3</w:t>
      </w:r>
      <w:bookmarkEnd w:id="17"/>
    </w:p>
    <w:p w14:paraId="512B5466" w14:textId="77777777" w:rsidR="00494997" w:rsidRDefault="00494997" w:rsidP="000F0CE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0F0CE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0F0CEA">
      <w:pPr>
        <w:tabs>
          <w:tab w:val="num" w:pos="2268"/>
        </w:tabs>
        <w:spacing w:after="120" w:line="360" w:lineRule="auto"/>
        <w:contextualSpacing/>
        <w:jc w:val="both"/>
        <w:rPr>
          <w:rFonts w:ascii="Arial" w:eastAsia="Calibri" w:hAnsi="Arial" w:cs="Arial"/>
          <w:bCs/>
        </w:rPr>
      </w:pPr>
      <w:r>
        <w:rPr>
          <w:rFonts w:ascii="Arial" w:eastAsia="Calibri" w:hAnsi="Arial" w:cs="Arial"/>
          <w:bCs/>
        </w:rPr>
        <w:lastRenderedPageBreak/>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FACB41E" w14:textId="46C3CBA8" w:rsidR="003649AA" w:rsidRPr="002E1628" w:rsidRDefault="003649AA" w:rsidP="000F0CEA">
      <w:pPr>
        <w:pStyle w:val="Nadpis3"/>
        <w:rPr>
          <w:rStyle w:val="Siln"/>
          <w:rFonts w:ascii="Arial" w:hAnsi="Arial" w:cs="Arial"/>
          <w:b/>
          <w:bCs/>
          <w:color w:val="auto"/>
        </w:rPr>
      </w:pPr>
      <w:bookmarkStart w:id="18" w:name="_Toc130805779"/>
      <w:r w:rsidRPr="002E1628">
        <w:rPr>
          <w:rStyle w:val="Siln"/>
          <w:rFonts w:ascii="Arial" w:hAnsi="Arial" w:cs="Arial"/>
          <w:b/>
          <w:bCs/>
          <w:color w:val="auto"/>
        </w:rPr>
        <w:t>Vozidla kategorie S-N</w:t>
      </w:r>
      <w:bookmarkEnd w:id="18"/>
    </w:p>
    <w:p w14:paraId="5F86C1C2" w14:textId="1E5CAA4D" w:rsidR="009D770C" w:rsidRPr="00D87FD3" w:rsidRDefault="00E94BCB"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w:t>
      </w:r>
      <w:proofErr w:type="spellStart"/>
      <w:r w:rsidR="009D770C" w:rsidRPr="00D87FD3">
        <w:rPr>
          <w:rStyle w:val="Siln"/>
          <w:rFonts w:ascii="Arial" w:eastAsia="Calibri" w:hAnsi="Arial" w:cs="Arial"/>
          <w:b w:val="0"/>
          <w:sz w:val="22"/>
          <w:szCs w:val="22"/>
          <w:lang w:eastAsia="en-US"/>
        </w:rPr>
        <w:t>Low</w:t>
      </w:r>
      <w:proofErr w:type="spellEnd"/>
      <w:r w:rsidR="009D770C" w:rsidRPr="00D87FD3">
        <w:rPr>
          <w:rStyle w:val="Siln"/>
          <w:rFonts w:ascii="Arial" w:eastAsia="Calibri" w:hAnsi="Arial" w:cs="Arial"/>
          <w:b w:val="0"/>
          <w:sz w:val="22"/>
          <w:szCs w:val="22"/>
          <w:lang w:eastAsia="en-US"/>
        </w:rPr>
        <w:t xml:space="preserve"> </w:t>
      </w:r>
      <w:proofErr w:type="spellStart"/>
      <w:r w:rsidR="009D770C" w:rsidRPr="00D87FD3">
        <w:rPr>
          <w:rStyle w:val="Siln"/>
          <w:rFonts w:ascii="Arial" w:eastAsia="Calibri" w:hAnsi="Arial" w:cs="Arial"/>
          <w:b w:val="0"/>
          <w:sz w:val="22"/>
          <w:szCs w:val="22"/>
          <w:lang w:eastAsia="en-US"/>
        </w:rPr>
        <w:t>Entry</w:t>
      </w:r>
      <w:proofErr w:type="spellEnd"/>
      <w:r w:rsidR="009D770C" w:rsidRPr="00D87FD3">
        <w:rPr>
          <w:rStyle w:val="Siln"/>
          <w:rFonts w:ascii="Arial" w:eastAsia="Calibri" w:hAnsi="Arial" w:cs="Arial"/>
          <w:b w:val="0"/>
          <w:sz w:val="22"/>
          <w:szCs w:val="22"/>
          <w:lang w:eastAsia="en-US"/>
        </w:rPr>
        <w:t xml:space="preserve"> </w:t>
      </w:r>
    </w:p>
    <w:p w14:paraId="4FC407AB" w14:textId="7777777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304262B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7DD1E004" w:rsidR="009D770C" w:rsidRPr="00D87FD3" w:rsidRDefault="009D770C" w:rsidP="000F0CE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0F0CEA">
      <w:pPr>
        <w:tabs>
          <w:tab w:val="num" w:pos="797"/>
        </w:tabs>
        <w:spacing w:after="0" w:line="360" w:lineRule="auto"/>
        <w:jc w:val="both"/>
        <w:rPr>
          <w:rStyle w:val="Siln"/>
          <w:rFonts w:ascii="Arial" w:hAnsi="Arial" w:cs="Arial"/>
          <w:b w:val="0"/>
        </w:rPr>
      </w:pPr>
    </w:p>
    <w:p w14:paraId="745E38D0" w14:textId="5F351A5E" w:rsidR="009D770C" w:rsidRPr="002E1628" w:rsidRDefault="009D770C" w:rsidP="000F0CEA">
      <w:pPr>
        <w:pStyle w:val="Nadpis3"/>
        <w:rPr>
          <w:rStyle w:val="Siln"/>
          <w:rFonts w:ascii="Arial" w:hAnsi="Arial" w:cs="Arial"/>
          <w:b/>
          <w:bCs/>
          <w:color w:val="auto"/>
        </w:rPr>
      </w:pPr>
      <w:bookmarkStart w:id="19" w:name="_Toc130805780"/>
      <w:r w:rsidRPr="002E1628">
        <w:rPr>
          <w:rStyle w:val="Siln"/>
          <w:rFonts w:ascii="Arial" w:hAnsi="Arial" w:cs="Arial"/>
          <w:b/>
          <w:bCs/>
          <w:color w:val="auto"/>
        </w:rPr>
        <w:t>Vozidlo kategorie V-N</w:t>
      </w:r>
      <w:bookmarkEnd w:id="19"/>
    </w:p>
    <w:p w14:paraId="50ABFDD0" w14:textId="52D6F16E" w:rsidR="00B05BEC" w:rsidRPr="00D87FD3" w:rsidRDefault="003369AF"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w:t>
      </w:r>
      <w:proofErr w:type="spellStart"/>
      <w:r w:rsidR="00B05BEC" w:rsidRPr="00D87FD3">
        <w:rPr>
          <w:rStyle w:val="Siln"/>
          <w:rFonts w:ascii="Arial" w:eastAsia="Calibri" w:hAnsi="Arial" w:cs="Arial"/>
          <w:b w:val="0"/>
          <w:sz w:val="22"/>
          <w:szCs w:val="22"/>
          <w:lang w:eastAsia="en-US"/>
        </w:rPr>
        <w:t>Low</w:t>
      </w:r>
      <w:proofErr w:type="spellEnd"/>
      <w:r w:rsidR="00B05BEC" w:rsidRPr="00D87FD3">
        <w:rPr>
          <w:rStyle w:val="Siln"/>
          <w:rFonts w:ascii="Arial" w:eastAsia="Calibri" w:hAnsi="Arial" w:cs="Arial"/>
          <w:b w:val="0"/>
          <w:sz w:val="22"/>
          <w:szCs w:val="22"/>
          <w:lang w:eastAsia="en-US"/>
        </w:rPr>
        <w:t xml:space="preserve"> </w:t>
      </w:r>
      <w:proofErr w:type="spellStart"/>
      <w:r w:rsidR="00B05BEC" w:rsidRPr="00D87FD3">
        <w:rPr>
          <w:rStyle w:val="Siln"/>
          <w:rFonts w:ascii="Arial" w:eastAsia="Calibri" w:hAnsi="Arial" w:cs="Arial"/>
          <w:b w:val="0"/>
          <w:sz w:val="22"/>
          <w:szCs w:val="22"/>
          <w:lang w:eastAsia="en-US"/>
        </w:rPr>
        <w:t>Entry</w:t>
      </w:r>
      <w:proofErr w:type="spellEnd"/>
      <w:r w:rsidR="00B05BEC" w:rsidRPr="00D87FD3">
        <w:rPr>
          <w:rStyle w:val="Siln"/>
          <w:rFonts w:ascii="Arial" w:eastAsia="Calibri" w:hAnsi="Arial" w:cs="Arial"/>
          <w:b w:val="0"/>
          <w:sz w:val="22"/>
          <w:szCs w:val="22"/>
          <w:lang w:eastAsia="en-US"/>
        </w:rPr>
        <w:t xml:space="preserve"> </w:t>
      </w:r>
    </w:p>
    <w:p w14:paraId="7134E4E2" w14:textId="409EB6BB" w:rsidR="00B05BEC" w:rsidRPr="00D87FD3" w:rsidRDefault="00301D48"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77 cestujících, z toho 41</w:t>
      </w:r>
      <w:r w:rsidR="00B05BEC"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79503EB4" w14:textId="2CFA9AF9"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78BFBFA" w:rsidR="009047ED" w:rsidRPr="00D87FD3" w:rsidRDefault="009047ED" w:rsidP="000F0CE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1304BDBF" w:rsidR="008F6D24" w:rsidRPr="002E1628" w:rsidRDefault="008F6D24" w:rsidP="000F0CEA">
      <w:pPr>
        <w:pStyle w:val="Nadpis3"/>
        <w:rPr>
          <w:rFonts w:ascii="Arial" w:hAnsi="Arial" w:cs="Arial"/>
          <w:color w:val="auto"/>
        </w:rPr>
      </w:pPr>
      <w:bookmarkStart w:id="20" w:name="_Toc6386387"/>
      <w:bookmarkStart w:id="21" w:name="_Toc130805781"/>
      <w:r w:rsidRPr="002E1628">
        <w:rPr>
          <w:rFonts w:ascii="Arial" w:hAnsi="Arial" w:cs="Arial"/>
          <w:color w:val="auto"/>
        </w:rPr>
        <w:t xml:space="preserve">Vozidla kategorie </w:t>
      </w:r>
      <w:proofErr w:type="spellStart"/>
      <w:r w:rsidRPr="002E1628">
        <w:rPr>
          <w:rFonts w:ascii="Arial" w:hAnsi="Arial" w:cs="Arial"/>
          <w:color w:val="auto"/>
        </w:rPr>
        <w:t>Vplus</w:t>
      </w:r>
      <w:proofErr w:type="spellEnd"/>
      <w:r w:rsidRPr="002E1628">
        <w:rPr>
          <w:rFonts w:ascii="Arial" w:hAnsi="Arial" w:cs="Arial"/>
          <w:color w:val="auto"/>
        </w:rPr>
        <w:t xml:space="preserve"> – N</w:t>
      </w:r>
      <w:bookmarkEnd w:id="20"/>
      <w:bookmarkEnd w:id="21"/>
    </w:p>
    <w:p w14:paraId="7DD8D991" w14:textId="0AF309D9" w:rsidR="008F6D24" w:rsidRPr="00D87FD3" w:rsidRDefault="003369AF"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w:t>
      </w:r>
      <w:proofErr w:type="spellStart"/>
      <w:r w:rsidR="008F6D24" w:rsidRPr="00D87FD3">
        <w:rPr>
          <w:rStyle w:val="Siln"/>
          <w:rFonts w:ascii="Arial" w:eastAsia="Calibri" w:hAnsi="Arial" w:cs="Arial"/>
          <w:b w:val="0"/>
          <w:sz w:val="22"/>
          <w:szCs w:val="22"/>
          <w:lang w:eastAsia="en-US"/>
        </w:rPr>
        <w:t>Low</w:t>
      </w:r>
      <w:proofErr w:type="spellEnd"/>
      <w:r w:rsidR="008F6D24" w:rsidRPr="00D87FD3">
        <w:rPr>
          <w:rStyle w:val="Siln"/>
          <w:rFonts w:ascii="Arial" w:eastAsia="Calibri" w:hAnsi="Arial" w:cs="Arial"/>
          <w:b w:val="0"/>
          <w:sz w:val="22"/>
          <w:szCs w:val="22"/>
          <w:lang w:eastAsia="en-US"/>
        </w:rPr>
        <w:t xml:space="preserve"> </w:t>
      </w:r>
      <w:proofErr w:type="spellStart"/>
      <w:r w:rsidR="008F6D24" w:rsidRPr="00D87FD3">
        <w:rPr>
          <w:rStyle w:val="Siln"/>
          <w:rFonts w:ascii="Arial" w:eastAsia="Calibri" w:hAnsi="Arial" w:cs="Arial"/>
          <w:b w:val="0"/>
          <w:sz w:val="22"/>
          <w:szCs w:val="22"/>
          <w:lang w:eastAsia="en-US"/>
        </w:rPr>
        <w:t>Entry</w:t>
      </w:r>
      <w:proofErr w:type="spellEnd"/>
      <w:r w:rsidR="00301D48">
        <w:rPr>
          <w:rStyle w:val="Siln"/>
          <w:rFonts w:ascii="Arial" w:eastAsia="Calibri" w:hAnsi="Arial" w:cs="Arial"/>
          <w:b w:val="0"/>
          <w:sz w:val="22"/>
          <w:szCs w:val="22"/>
          <w:lang w:eastAsia="en-US"/>
        </w:rPr>
        <w:t>,</w:t>
      </w:r>
    </w:p>
    <w:p w14:paraId="031F89F6" w14:textId="377BF066" w:rsidR="008F6D24" w:rsidRPr="00D87FD3" w:rsidRDefault="00301D48"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100</w:t>
      </w:r>
      <w:r w:rsidR="000A25BA">
        <w:rPr>
          <w:rStyle w:val="Siln"/>
          <w:rFonts w:ascii="Arial" w:eastAsia="Calibri" w:hAnsi="Arial" w:cs="Arial"/>
          <w:b w:val="0"/>
          <w:sz w:val="22"/>
          <w:szCs w:val="22"/>
          <w:lang w:eastAsia="en-US"/>
        </w:rPr>
        <w:t xml:space="preserve"> cestujících, z toho 55</w:t>
      </w:r>
      <w:r w:rsidR="008F6D24"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0F0CEA">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19E2D602" w14:textId="77777777" w:rsidR="00494997" w:rsidRDefault="00494997" w:rsidP="000F0CEA">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0F0CEA">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0F0CE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59C2AEE" w:rsidR="006664A6" w:rsidRPr="00BD65F6" w:rsidRDefault="006664A6" w:rsidP="000F0CEA">
      <w:pPr>
        <w:pStyle w:val="Nadpis3"/>
        <w:spacing w:line="360" w:lineRule="auto"/>
        <w:rPr>
          <w:rStyle w:val="Siln"/>
          <w:rFonts w:ascii="Arial" w:hAnsi="Arial" w:cs="Arial"/>
          <w:b/>
          <w:bCs/>
          <w:color w:val="auto"/>
        </w:rPr>
      </w:pPr>
      <w:bookmarkStart w:id="22" w:name="_Toc130805782"/>
      <w:r w:rsidRPr="00BD65F6">
        <w:rPr>
          <w:rStyle w:val="Siln"/>
          <w:rFonts w:ascii="Arial" w:hAnsi="Arial" w:cs="Arial"/>
          <w:b/>
          <w:bCs/>
          <w:color w:val="auto"/>
        </w:rPr>
        <w:t>Vozidla kategorie S-</w:t>
      </w:r>
      <w:r w:rsidR="00C32E57">
        <w:rPr>
          <w:rStyle w:val="Siln"/>
          <w:rFonts w:ascii="Arial" w:hAnsi="Arial" w:cs="Arial"/>
          <w:b/>
          <w:bCs/>
          <w:color w:val="auto"/>
        </w:rPr>
        <w:t>N</w:t>
      </w:r>
      <w:bookmarkEnd w:id="22"/>
    </w:p>
    <w:p w14:paraId="01BC7CE6" w14:textId="77777777" w:rsidR="006664A6" w:rsidRPr="00D11CE7" w:rsidRDefault="006664A6"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5C8CA11F" w:rsidR="006664A6" w:rsidRPr="00BD65F6" w:rsidRDefault="006664A6" w:rsidP="000F0CEA">
      <w:pPr>
        <w:pStyle w:val="Nadpis3"/>
        <w:rPr>
          <w:rStyle w:val="Siln"/>
          <w:rFonts w:ascii="Arial" w:hAnsi="Arial" w:cs="Arial"/>
          <w:b/>
          <w:bCs/>
          <w:color w:val="auto"/>
        </w:rPr>
      </w:pPr>
      <w:bookmarkStart w:id="23" w:name="_Toc130805783"/>
      <w:r w:rsidRPr="00BD65F6">
        <w:rPr>
          <w:rStyle w:val="Siln"/>
          <w:rFonts w:ascii="Arial" w:hAnsi="Arial" w:cs="Arial"/>
          <w:b/>
          <w:bCs/>
          <w:color w:val="auto"/>
        </w:rPr>
        <w:t>Vozidla kategorie V-</w:t>
      </w:r>
      <w:r w:rsidR="00C32E57">
        <w:rPr>
          <w:rStyle w:val="Siln"/>
          <w:rFonts w:ascii="Arial" w:hAnsi="Arial" w:cs="Arial"/>
          <w:b/>
          <w:bCs/>
          <w:color w:val="auto"/>
        </w:rPr>
        <w:t>N</w:t>
      </w:r>
      <w:bookmarkEnd w:id="23"/>
    </w:p>
    <w:p w14:paraId="720B46EE" w14:textId="79C85525" w:rsidR="006664A6" w:rsidRPr="00D11CE7" w:rsidRDefault="006664A6"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w:t>
      </w:r>
      <w:r w:rsidR="000A25BA">
        <w:rPr>
          <w:rStyle w:val="Siln"/>
          <w:rFonts w:ascii="Arial" w:eastAsia="Calibri" w:hAnsi="Arial" w:cs="Arial"/>
          <w:b w:val="0"/>
          <w:sz w:val="22"/>
          <w:szCs w:val="22"/>
          <w:lang w:eastAsia="en-US"/>
        </w:rPr>
        <w:t>pacita alespoň 77 cestujících, z toho 41</w:t>
      </w:r>
      <w:r w:rsidRPr="00D11CE7">
        <w:rPr>
          <w:rStyle w:val="Siln"/>
          <w:rFonts w:ascii="Arial" w:eastAsia="Calibri" w:hAnsi="Arial" w:cs="Arial"/>
          <w:b w:val="0"/>
          <w:sz w:val="22"/>
          <w:szCs w:val="22"/>
          <w:lang w:eastAsia="en-US"/>
        </w:rPr>
        <w:t xml:space="preserve"> míst k sezení, z toho max. 2 sedačky mohou být sklopné při nevyužití plochy pro kočárek a invalidní vozík</w:t>
      </w:r>
    </w:p>
    <w:p w14:paraId="486213ED" w14:textId="4782220F" w:rsidR="006664A6" w:rsidRPr="00BD65F6" w:rsidRDefault="006664A6" w:rsidP="000F0CEA">
      <w:pPr>
        <w:pStyle w:val="Nadpis3"/>
        <w:rPr>
          <w:rStyle w:val="Siln"/>
          <w:rFonts w:ascii="Arial" w:hAnsi="Arial" w:cs="Arial"/>
          <w:b/>
          <w:bCs/>
          <w:color w:val="auto"/>
        </w:rPr>
      </w:pPr>
      <w:bookmarkStart w:id="24" w:name="_Toc130805784"/>
      <w:r w:rsidRPr="00BD65F6">
        <w:rPr>
          <w:rStyle w:val="Siln"/>
          <w:rFonts w:ascii="Arial" w:hAnsi="Arial" w:cs="Arial"/>
          <w:b/>
          <w:bCs/>
          <w:color w:val="auto"/>
        </w:rPr>
        <w:lastRenderedPageBreak/>
        <w:t xml:space="preserve">Vozidla kategorie </w:t>
      </w:r>
      <w:proofErr w:type="spellStart"/>
      <w:r w:rsidRPr="00BD65F6">
        <w:rPr>
          <w:rStyle w:val="Siln"/>
          <w:rFonts w:ascii="Arial" w:hAnsi="Arial" w:cs="Arial"/>
          <w:b/>
          <w:bCs/>
          <w:color w:val="auto"/>
        </w:rPr>
        <w:t>Vplus</w:t>
      </w:r>
      <w:proofErr w:type="spellEnd"/>
      <w:r w:rsidRPr="00BD65F6">
        <w:rPr>
          <w:rStyle w:val="Siln"/>
          <w:rFonts w:ascii="Arial" w:hAnsi="Arial" w:cs="Arial"/>
          <w:b/>
          <w:bCs/>
          <w:color w:val="auto"/>
        </w:rPr>
        <w:t>-</w:t>
      </w:r>
      <w:r w:rsidR="00C32E57">
        <w:rPr>
          <w:rStyle w:val="Siln"/>
          <w:rFonts w:ascii="Arial" w:hAnsi="Arial" w:cs="Arial"/>
          <w:b/>
          <w:bCs/>
          <w:color w:val="auto"/>
        </w:rPr>
        <w:t>N</w:t>
      </w:r>
      <w:bookmarkEnd w:id="24"/>
    </w:p>
    <w:p w14:paraId="75A34F59" w14:textId="334FE7EF" w:rsidR="006664A6" w:rsidRPr="00D11CE7" w:rsidRDefault="000A25BA"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100 cestujících, z toho 55</w:t>
      </w:r>
      <w:r w:rsidR="006664A6" w:rsidRPr="00D11CE7">
        <w:rPr>
          <w:rStyle w:val="Siln"/>
          <w:rFonts w:ascii="Arial" w:eastAsia="Calibri" w:hAnsi="Arial" w:cs="Arial"/>
          <w:b w:val="0"/>
          <w:sz w:val="22"/>
          <w:szCs w:val="22"/>
          <w:lang w:eastAsia="en-US"/>
        </w:rPr>
        <w:t xml:space="preserve"> míst k sezení, z toho max. 2</w:t>
      </w:r>
      <w:r w:rsidR="007B3F08">
        <w:rPr>
          <w:rStyle w:val="Siln"/>
          <w:rFonts w:ascii="Arial" w:eastAsia="Calibri" w:hAnsi="Arial" w:cs="Arial"/>
          <w:b w:val="0"/>
          <w:sz w:val="22"/>
          <w:szCs w:val="22"/>
          <w:lang w:eastAsia="en-US"/>
        </w:rPr>
        <w:t> </w:t>
      </w:r>
      <w:r w:rsidR="006664A6" w:rsidRPr="00D11CE7">
        <w:rPr>
          <w:rStyle w:val="Siln"/>
          <w:rFonts w:ascii="Arial" w:eastAsia="Calibri" w:hAnsi="Arial" w:cs="Arial"/>
          <w:b w:val="0"/>
          <w:sz w:val="22"/>
          <w:szCs w:val="22"/>
          <w:lang w:eastAsia="en-US"/>
        </w:rPr>
        <w:t>sedačky mohou být sklopné při nevyužití plochy pro kočárek a invalidní vozík</w:t>
      </w:r>
    </w:p>
    <w:p w14:paraId="50843F76" w14:textId="77777777" w:rsidR="003649AA" w:rsidRPr="00456A0D" w:rsidRDefault="003649AA" w:rsidP="000F0CEA">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0F0CEA">
      <w:pPr>
        <w:pStyle w:val="Nadpis2"/>
        <w:rPr>
          <w:rFonts w:ascii="Arial" w:eastAsia="Calibri" w:hAnsi="Arial" w:cs="Arial"/>
          <w:color w:val="auto"/>
        </w:rPr>
      </w:pPr>
      <w:bookmarkStart w:id="25" w:name="_Toc130805785"/>
      <w:proofErr w:type="spellStart"/>
      <w:r w:rsidRPr="00E5257F">
        <w:rPr>
          <w:rFonts w:ascii="Arial" w:eastAsia="Calibri" w:hAnsi="Arial" w:cs="Arial"/>
          <w:color w:val="auto"/>
        </w:rPr>
        <w:t>Nízkopodlažnost</w:t>
      </w:r>
      <w:proofErr w:type="spellEnd"/>
      <w:r w:rsidRPr="00E5257F">
        <w:rPr>
          <w:rFonts w:ascii="Arial" w:eastAsia="Calibri" w:hAnsi="Arial" w:cs="Arial"/>
          <w:color w:val="auto"/>
        </w:rPr>
        <w:t xml:space="preserve"> a bezbariérovost vozidla</w:t>
      </w:r>
      <w:bookmarkEnd w:id="25"/>
    </w:p>
    <w:p w14:paraId="580FD8B4" w14:textId="77777777" w:rsidR="00A21279" w:rsidRPr="00456A0D" w:rsidRDefault="00A21279" w:rsidP="000F0CEA">
      <w:pPr>
        <w:tabs>
          <w:tab w:val="num" w:pos="797"/>
          <w:tab w:val="num" w:pos="2268"/>
        </w:tabs>
        <w:spacing w:after="120" w:line="360" w:lineRule="auto"/>
        <w:contextualSpacing/>
        <w:jc w:val="both"/>
        <w:rPr>
          <w:rFonts w:ascii="Arial" w:eastAsia="Calibri" w:hAnsi="Arial" w:cs="Arial"/>
          <w:bCs/>
        </w:rPr>
      </w:pPr>
    </w:p>
    <w:p w14:paraId="72F94622" w14:textId="7E193F61" w:rsidR="00D408DB" w:rsidRPr="00456A0D" w:rsidRDefault="00D408DB"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r w:rsidR="00B13453">
        <w:rPr>
          <w:rFonts w:ascii="Arial" w:hAnsi="Arial" w:cs="Arial"/>
          <w:shd w:val="clear" w:color="auto" w:fill="FFFFFF"/>
        </w:rPr>
        <w:t xml:space="preserve"> Přesná specifikace je uvedena samostatně pro jednotlivé kategorie vozidel</w:t>
      </w:r>
      <w:r w:rsidR="00B13453" w:rsidRPr="00456A0D">
        <w:rPr>
          <w:rFonts w:ascii="Arial" w:hAnsi="Arial" w:cs="Arial"/>
          <w:shd w:val="clear" w:color="auto" w:fill="FFFFFF"/>
        </w:rPr>
        <w:t>.</w:t>
      </w:r>
    </w:p>
    <w:p w14:paraId="79A6E5B3" w14:textId="2D7179BC" w:rsidR="000A25BA" w:rsidRDefault="00D408DB"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 xml:space="preserve">částečně nízkopodlažní </w:t>
      </w:r>
      <w:r w:rsidR="00FA4C03">
        <w:rPr>
          <w:rFonts w:ascii="Arial" w:hAnsi="Arial" w:cs="Arial"/>
          <w:shd w:val="clear" w:color="auto" w:fill="FFFFFF"/>
        </w:rPr>
        <w:t xml:space="preserve">LE </w:t>
      </w:r>
      <w:r w:rsidRPr="007339C5">
        <w:rPr>
          <w:rFonts w:ascii="Arial" w:hAnsi="Arial" w:cs="Arial"/>
          <w:shd w:val="clear" w:color="auto" w:fill="FFFFFF"/>
        </w:rPr>
        <w:t>(</w:t>
      </w:r>
      <w:proofErr w:type="spellStart"/>
      <w:r w:rsidRPr="007339C5">
        <w:rPr>
          <w:rFonts w:ascii="Arial" w:hAnsi="Arial" w:cs="Arial"/>
          <w:shd w:val="clear" w:color="auto" w:fill="FFFFFF"/>
        </w:rPr>
        <w:t>Low</w:t>
      </w:r>
      <w:proofErr w:type="spellEnd"/>
      <w:r w:rsidRPr="007339C5">
        <w:rPr>
          <w:rFonts w:ascii="Arial" w:hAnsi="Arial" w:cs="Arial"/>
          <w:shd w:val="clear" w:color="auto" w:fill="FFFFFF"/>
        </w:rPr>
        <w:t xml:space="preserve"> </w:t>
      </w:r>
      <w:proofErr w:type="spellStart"/>
      <w:r w:rsidRPr="007339C5">
        <w:rPr>
          <w:rFonts w:ascii="Arial" w:hAnsi="Arial" w:cs="Arial"/>
          <w:shd w:val="clear" w:color="auto" w:fill="FFFFFF"/>
        </w:rPr>
        <w:t>Entry</w:t>
      </w:r>
      <w:proofErr w:type="spellEnd"/>
      <w:r w:rsidRPr="007339C5">
        <w:rPr>
          <w:rFonts w:ascii="Arial" w:hAnsi="Arial" w:cs="Arial"/>
          <w:shd w:val="clear" w:color="auto" w:fill="FFFFFF"/>
        </w:rPr>
        <w:t>)</w:t>
      </w:r>
      <w:r w:rsidR="00456A0D" w:rsidRPr="007339C5">
        <w:rPr>
          <w:rFonts w:ascii="Arial" w:hAnsi="Arial" w:cs="Arial"/>
          <w:shd w:val="clear" w:color="auto" w:fill="FFFFFF"/>
        </w:rPr>
        <w:t>.</w:t>
      </w:r>
    </w:p>
    <w:p w14:paraId="600470E6" w14:textId="6FF5D498" w:rsidR="00D408DB" w:rsidRDefault="003E7F33" w:rsidP="000F0CEA">
      <w:pPr>
        <w:spacing w:before="120" w:after="120" w:line="360" w:lineRule="auto"/>
        <w:ind w:firstLine="284"/>
        <w:jc w:val="both"/>
        <w:rPr>
          <w:rFonts w:ascii="Arial" w:hAnsi="Arial" w:cs="Arial"/>
          <w:shd w:val="clear" w:color="auto" w:fill="FFFFFF"/>
        </w:rPr>
      </w:pPr>
      <w:r w:rsidRPr="004D3544">
        <w:rPr>
          <w:rFonts w:ascii="Arial" w:hAnsi="Arial" w:cs="Arial"/>
        </w:rPr>
        <w:t xml:space="preserve">V období prvních dvou let od zahájení provozu je dopravce povinen zajištovat přepravu cestujících </w:t>
      </w:r>
      <w:r w:rsidRPr="004D3544">
        <w:rPr>
          <w:rFonts w:ascii="Arial" w:eastAsia="Calibri" w:hAnsi="Arial" w:cs="Arial"/>
          <w:bCs/>
        </w:rPr>
        <w:t xml:space="preserve">částečně nízkopodlažními </w:t>
      </w:r>
      <w:r w:rsidRPr="004D3544">
        <w:rPr>
          <w:rFonts w:ascii="Arial" w:hAnsi="Arial" w:cs="Arial"/>
        </w:rPr>
        <w:t xml:space="preserve">vozidly </w:t>
      </w:r>
      <w:r w:rsidRPr="004D3544">
        <w:rPr>
          <w:rFonts w:ascii="Arial" w:eastAsia="Calibri" w:hAnsi="Arial" w:cs="Arial"/>
          <w:bCs/>
        </w:rPr>
        <w:t>v provedení LE (</w:t>
      </w:r>
      <w:proofErr w:type="spellStart"/>
      <w:r w:rsidRPr="004D3544">
        <w:rPr>
          <w:rFonts w:ascii="Arial" w:eastAsia="Calibri" w:hAnsi="Arial" w:cs="Arial"/>
          <w:bCs/>
        </w:rPr>
        <w:t>Low</w:t>
      </w:r>
      <w:proofErr w:type="spellEnd"/>
      <w:r w:rsidRPr="004D3544">
        <w:rPr>
          <w:rFonts w:ascii="Arial" w:eastAsia="Calibri" w:hAnsi="Arial" w:cs="Arial"/>
          <w:bCs/>
        </w:rPr>
        <w:t xml:space="preserve"> </w:t>
      </w:r>
      <w:proofErr w:type="spellStart"/>
      <w:r w:rsidRPr="004D3544">
        <w:rPr>
          <w:rFonts w:ascii="Arial" w:eastAsia="Calibri" w:hAnsi="Arial" w:cs="Arial"/>
          <w:bCs/>
        </w:rPr>
        <w:t>Entry</w:t>
      </w:r>
      <w:proofErr w:type="spellEnd"/>
      <w:r w:rsidRPr="004D3544">
        <w:rPr>
          <w:rFonts w:ascii="Arial" w:eastAsia="Calibri" w:hAnsi="Arial" w:cs="Arial"/>
          <w:bCs/>
        </w:rPr>
        <w:t xml:space="preserve">) v počtu min. 75 % vozidel z celkového počtu turnusových vozidel (tj. </w:t>
      </w:r>
      <w:r w:rsidRPr="00C429AD">
        <w:rPr>
          <w:rFonts w:ascii="Arial" w:hAnsi="Arial" w:cs="Arial"/>
          <w:bCs/>
          <w:shd w:val="clear" w:color="auto" w:fill="FFFFFF"/>
        </w:rPr>
        <w:t>bez operativní zálohy a provozní zálohy)</w:t>
      </w:r>
      <w:r w:rsidRPr="004D3544">
        <w:rPr>
          <w:rFonts w:ascii="Arial" w:eastAsia="Calibri" w:hAnsi="Arial" w:cs="Arial"/>
          <w:bCs/>
        </w:rPr>
        <w:t xml:space="preserve">. Po uplynutí dvou let od zahájení provozu </w:t>
      </w:r>
      <w:r w:rsidRPr="004D3544">
        <w:rPr>
          <w:rFonts w:ascii="Arial" w:hAnsi="Arial" w:cs="Arial"/>
        </w:rPr>
        <w:t xml:space="preserve">je dopravce povinen zajištovat přepravu cestujících </w:t>
      </w:r>
      <w:r w:rsidRPr="004D3544">
        <w:rPr>
          <w:rFonts w:ascii="Arial" w:eastAsia="Calibri" w:hAnsi="Arial" w:cs="Arial"/>
          <w:bCs/>
        </w:rPr>
        <w:t xml:space="preserve">částečně nízkopodlažními </w:t>
      </w:r>
      <w:r w:rsidRPr="004D3544">
        <w:rPr>
          <w:rFonts w:ascii="Arial" w:hAnsi="Arial" w:cs="Arial"/>
        </w:rPr>
        <w:t xml:space="preserve">vozidly </w:t>
      </w:r>
      <w:r w:rsidRPr="004D3544">
        <w:rPr>
          <w:rFonts w:ascii="Arial" w:eastAsia="Calibri" w:hAnsi="Arial" w:cs="Arial"/>
          <w:bCs/>
        </w:rPr>
        <w:t>v provedení LE (</w:t>
      </w:r>
      <w:proofErr w:type="spellStart"/>
      <w:r w:rsidRPr="004D3544">
        <w:rPr>
          <w:rFonts w:ascii="Arial" w:eastAsia="Calibri" w:hAnsi="Arial" w:cs="Arial"/>
          <w:bCs/>
        </w:rPr>
        <w:t>Low</w:t>
      </w:r>
      <w:proofErr w:type="spellEnd"/>
      <w:r w:rsidRPr="004D3544">
        <w:rPr>
          <w:rFonts w:ascii="Arial" w:eastAsia="Calibri" w:hAnsi="Arial" w:cs="Arial"/>
          <w:bCs/>
        </w:rPr>
        <w:t xml:space="preserve"> </w:t>
      </w:r>
      <w:proofErr w:type="spellStart"/>
      <w:r w:rsidRPr="004D3544">
        <w:rPr>
          <w:rFonts w:ascii="Arial" w:eastAsia="Calibri" w:hAnsi="Arial" w:cs="Arial"/>
          <w:bCs/>
        </w:rPr>
        <w:t>Entry</w:t>
      </w:r>
      <w:proofErr w:type="spellEnd"/>
      <w:r w:rsidRPr="004D3544">
        <w:rPr>
          <w:rFonts w:ascii="Arial" w:eastAsia="Calibri" w:hAnsi="Arial" w:cs="Arial"/>
          <w:bCs/>
        </w:rPr>
        <w:t xml:space="preserve">) v počtu </w:t>
      </w:r>
      <w:r>
        <w:rPr>
          <w:rFonts w:ascii="Arial" w:eastAsia="Calibri" w:hAnsi="Arial" w:cs="Arial"/>
          <w:bCs/>
        </w:rPr>
        <w:t>100</w:t>
      </w:r>
      <w:r w:rsidRPr="004D3544">
        <w:rPr>
          <w:rFonts w:ascii="Arial" w:eastAsia="Calibri" w:hAnsi="Arial" w:cs="Arial"/>
          <w:bCs/>
        </w:rPr>
        <w:t xml:space="preserve"> % vozidel z celkového počtu turnusových vozidel (tj. </w:t>
      </w:r>
      <w:r w:rsidRPr="00C429AD">
        <w:rPr>
          <w:rFonts w:ascii="Arial" w:hAnsi="Arial" w:cs="Arial"/>
          <w:bCs/>
          <w:shd w:val="clear" w:color="auto" w:fill="FFFFFF"/>
        </w:rPr>
        <w:t>bez operativní zálohy a provozní zálohy)</w:t>
      </w:r>
      <w:r>
        <w:rPr>
          <w:rFonts w:ascii="Arial" w:hAnsi="Arial" w:cs="Arial"/>
          <w:bCs/>
          <w:shd w:val="clear" w:color="auto" w:fill="FFFFFF"/>
        </w:rPr>
        <w:t>.</w:t>
      </w:r>
      <w:r w:rsidRPr="00122053">
        <w:rPr>
          <w:rFonts w:ascii="Arial" w:eastAsia="Calibri" w:hAnsi="Arial" w:cs="Arial"/>
          <w:bCs/>
        </w:rPr>
        <w:t xml:space="preserve"> </w:t>
      </w:r>
      <w:r>
        <w:rPr>
          <w:rFonts w:ascii="Arial" w:eastAsia="Calibri" w:hAnsi="Arial" w:cs="Arial"/>
          <w:bCs/>
        </w:rPr>
        <w:t xml:space="preserve">Požadavek na </w:t>
      </w:r>
      <w:proofErr w:type="spellStart"/>
      <w:r>
        <w:rPr>
          <w:rFonts w:ascii="Arial" w:eastAsia="Calibri" w:hAnsi="Arial" w:cs="Arial"/>
          <w:bCs/>
        </w:rPr>
        <w:t>nízkopodlažnost</w:t>
      </w:r>
      <w:proofErr w:type="spellEnd"/>
      <w:r>
        <w:rPr>
          <w:rFonts w:ascii="Arial" w:eastAsia="Calibri" w:hAnsi="Arial" w:cs="Arial"/>
          <w:bCs/>
        </w:rPr>
        <w:t xml:space="preserve"> vozidel se nevztahuje na vozidla</w:t>
      </w:r>
      <w:r w:rsidRPr="004D3544">
        <w:rPr>
          <w:rFonts w:ascii="Arial" w:eastAsia="Calibri" w:hAnsi="Arial" w:cs="Arial"/>
          <w:bCs/>
        </w:rPr>
        <w:t xml:space="preserve"> operativní a provozní záloh</w:t>
      </w:r>
      <w:r>
        <w:rPr>
          <w:rFonts w:ascii="Arial" w:eastAsia="Calibri" w:hAnsi="Arial" w:cs="Arial"/>
          <w:bCs/>
        </w:rPr>
        <w:t>y</w:t>
      </w:r>
      <w:r w:rsidRPr="004D3544">
        <w:rPr>
          <w:rFonts w:ascii="Arial" w:eastAsia="Calibri" w:hAnsi="Arial" w:cs="Arial"/>
          <w:bCs/>
        </w:rPr>
        <w:t>.</w:t>
      </w:r>
      <w:r w:rsidR="00456A0D" w:rsidRPr="007339C5">
        <w:rPr>
          <w:rFonts w:ascii="Arial" w:hAnsi="Arial" w:cs="Arial"/>
          <w:shd w:val="clear" w:color="auto" w:fill="FFFFFF"/>
        </w:rPr>
        <w:t xml:space="preserve"> </w:t>
      </w:r>
    </w:p>
    <w:p w14:paraId="06584CCC" w14:textId="40650374" w:rsidR="002B7E35" w:rsidRPr="00E5257F" w:rsidRDefault="002B7E35" w:rsidP="000F0CEA">
      <w:pPr>
        <w:pStyle w:val="Nadpis2"/>
        <w:rPr>
          <w:rFonts w:ascii="Arial" w:hAnsi="Arial" w:cs="Arial"/>
          <w:color w:val="auto"/>
        </w:rPr>
      </w:pPr>
      <w:bookmarkStart w:id="26" w:name="_Toc10991133"/>
      <w:bookmarkStart w:id="27" w:name="_Toc130805786"/>
      <w:r w:rsidRPr="00E5257F">
        <w:rPr>
          <w:rFonts w:ascii="Arial" w:hAnsi="Arial" w:cs="Arial"/>
          <w:color w:val="auto"/>
        </w:rPr>
        <w:t>Pohon (palivo)</w:t>
      </w:r>
      <w:bookmarkEnd w:id="26"/>
      <w:bookmarkEnd w:id="27"/>
    </w:p>
    <w:p w14:paraId="45B70718" w14:textId="781165F1" w:rsidR="002B7E35" w:rsidRPr="007339C5" w:rsidRDefault="002B7E35" w:rsidP="000F0CEA">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w:t>
      </w:r>
      <w:r w:rsidR="009F4786">
        <w:rPr>
          <w:rFonts w:ascii="Arial" w:hAnsi="Arial" w:cs="Arial"/>
        </w:rPr>
        <w:t xml:space="preserve">IDS </w:t>
      </w:r>
      <w:r w:rsidRPr="007339C5">
        <w:rPr>
          <w:rFonts w:ascii="Arial" w:hAnsi="Arial" w:cs="Arial"/>
        </w:rPr>
        <w:t xml:space="preserve">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4"/>
      </w:r>
      <w:r w:rsidRPr="007339C5">
        <w:rPr>
          <w:rFonts w:ascii="Arial" w:hAnsi="Arial" w:cs="Arial"/>
        </w:rPr>
        <w:t>.</w:t>
      </w:r>
    </w:p>
    <w:p w14:paraId="199807E7" w14:textId="68CDCDA4" w:rsidR="002B7E35" w:rsidRDefault="00CF0B84" w:rsidP="000F0CEA">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0F0CEA">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0F0CEA">
      <w:pPr>
        <w:pStyle w:val="Nadpis2"/>
        <w:rPr>
          <w:rFonts w:ascii="Arial" w:hAnsi="Arial" w:cs="Arial"/>
          <w:color w:val="auto"/>
          <w:shd w:val="clear" w:color="auto" w:fill="FFFFFF"/>
        </w:rPr>
      </w:pPr>
      <w:bookmarkStart w:id="28" w:name="_Toc130805787"/>
      <w:r w:rsidRPr="00E5257F">
        <w:rPr>
          <w:rFonts w:ascii="Arial" w:hAnsi="Arial" w:cs="Arial"/>
          <w:color w:val="auto"/>
          <w:shd w:val="clear" w:color="auto" w:fill="FFFFFF"/>
        </w:rPr>
        <w:t>Vybavení vozidel pro přepravu jízdních kol</w:t>
      </w:r>
      <w:bookmarkEnd w:id="28"/>
    </w:p>
    <w:p w14:paraId="3CF84BDC" w14:textId="77777777" w:rsidR="00A26A1C" w:rsidRDefault="00F0212A" w:rsidP="00A26A1C">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r>
      <w:r w:rsidRPr="00456A0D">
        <w:rPr>
          <w:rFonts w:ascii="Arial" w:hAnsi="Arial" w:cs="Arial"/>
          <w:bCs/>
          <w:shd w:val="clear" w:color="auto" w:fill="FFFFFF"/>
        </w:rPr>
        <w:lastRenderedPageBreak/>
        <w:t>v jízdním řádu v souladu s</w:t>
      </w:r>
      <w:r w:rsidR="00221AC8">
        <w:rPr>
          <w:rFonts w:ascii="Arial" w:hAnsi="Arial" w:cs="Arial"/>
          <w:bCs/>
          <w:shd w:val="clear" w:color="auto" w:fill="FFFFFF"/>
        </w:rPr>
        <w:t> kapitolou 5</w:t>
      </w:r>
      <w:r w:rsidRPr="00456A0D">
        <w:rPr>
          <w:rFonts w:ascii="Arial" w:hAnsi="Arial" w:cs="Arial"/>
          <w:bCs/>
          <w:shd w:val="clear" w:color="auto" w:fill="FFFFFF"/>
        </w:rPr>
        <w:t xml:space="preserve"> těchto standardů.</w:t>
      </w:r>
      <w:r w:rsidR="00A26A1C">
        <w:rPr>
          <w:rFonts w:ascii="Arial" w:hAnsi="Arial" w:cs="Arial"/>
          <w:bCs/>
          <w:shd w:val="clear" w:color="auto" w:fill="FFFFFF"/>
        </w:rPr>
        <w:t xml:space="preserve"> Účelně vynaložené náklady dopravce spojené s vybavením vozidel pro přepravu jízdních kol u vybraných spojů a ve stanoveném období budou dopravci uhrazeny podle odst. 10.6 smlouvy.</w:t>
      </w:r>
    </w:p>
    <w:p w14:paraId="71D3158D" w14:textId="1C8315DC" w:rsidR="00F0212A" w:rsidRPr="00456A0D" w:rsidRDefault="00A26A1C" w:rsidP="00A26A1C">
      <w:pPr>
        <w:spacing w:before="120" w:after="120" w:line="360" w:lineRule="auto"/>
        <w:ind w:firstLine="284"/>
        <w:jc w:val="both"/>
        <w:rPr>
          <w:rFonts w:ascii="Arial" w:hAnsi="Arial" w:cs="Arial"/>
          <w:bCs/>
          <w:shd w:val="clear" w:color="auto" w:fill="FFFFFF"/>
        </w:rPr>
      </w:pPr>
      <w:r>
        <w:rPr>
          <w:rFonts w:ascii="Arial" w:hAnsi="Arial" w:cs="Arial"/>
          <w:bCs/>
          <w:shd w:val="clear" w:color="auto" w:fill="FFFFFF"/>
        </w:rPr>
        <w:t>Objednatel stanoví rozsah spojů a období, ve kterém má dopravce na těchto spojích povinnost zajistit přepravu jízdních kol alespoň 14 dní před prvním dnem stanoveného období, ve kterém má probíhat přeprava jízdních kol.</w:t>
      </w:r>
    </w:p>
    <w:p w14:paraId="49EEC965" w14:textId="77777777" w:rsidR="00F0212A" w:rsidRPr="00456A0D" w:rsidRDefault="00F0212A" w:rsidP="000F0CE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0F0CEA">
      <w:pPr>
        <w:pStyle w:val="Nadpis3"/>
        <w:rPr>
          <w:rFonts w:ascii="Arial" w:hAnsi="Arial" w:cs="Arial"/>
          <w:color w:val="auto"/>
        </w:rPr>
      </w:pPr>
      <w:bookmarkStart w:id="29" w:name="_Toc130805788"/>
      <w:r w:rsidRPr="00E5257F">
        <w:rPr>
          <w:rFonts w:ascii="Arial" w:hAnsi="Arial" w:cs="Arial"/>
          <w:color w:val="auto"/>
        </w:rPr>
        <w:t>Vozidla s přívěsným vozíkem</w:t>
      </w:r>
      <w:bookmarkEnd w:id="29"/>
    </w:p>
    <w:p w14:paraId="15F3EC73" w14:textId="0AF203B9" w:rsidR="00F13232"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kol</w:t>
      </w:r>
      <w:r w:rsidR="00F13232">
        <w:rPr>
          <w:rFonts w:ascii="Arial" w:hAnsi="Arial" w:cs="Arial"/>
          <w:bCs/>
          <w:shd w:val="clear" w:color="auto" w:fill="FFFFFF"/>
        </w:rPr>
        <w:t>, včetně elektrokol</w:t>
      </w:r>
      <w:r w:rsidR="00F13232" w:rsidRPr="00456A0D">
        <w:rPr>
          <w:rFonts w:ascii="Arial" w:hAnsi="Arial" w:cs="Arial"/>
          <w:bCs/>
          <w:shd w:val="clear" w:color="auto" w:fill="FFFFFF"/>
        </w:rPr>
        <w:t>. Přívěsný vozík musí být ho</w:t>
      </w:r>
      <w:r w:rsidR="00F13232">
        <w:rPr>
          <w:rFonts w:ascii="Arial" w:hAnsi="Arial" w:cs="Arial"/>
          <w:bCs/>
          <w:shd w:val="clear" w:color="auto" w:fill="FFFFFF"/>
        </w:rPr>
        <w:t>mologován dle platných předpisů. Z</w:t>
      </w:r>
      <w:r w:rsidR="00F13232" w:rsidRPr="00456A0D">
        <w:rPr>
          <w:rFonts w:ascii="Arial" w:hAnsi="Arial" w:cs="Arial"/>
          <w:bCs/>
          <w:shd w:val="clear" w:color="auto" w:fill="FFFFFF"/>
        </w:rPr>
        <w:t xml:space="preserve">a splnění legislativních podmínek pro provoz na pozemních komunikacích </w:t>
      </w:r>
      <w:proofErr w:type="gramStart"/>
      <w:r w:rsidR="00F13232" w:rsidRPr="00456A0D">
        <w:rPr>
          <w:rFonts w:ascii="Arial" w:hAnsi="Arial" w:cs="Arial"/>
          <w:bCs/>
          <w:shd w:val="clear" w:color="auto" w:fill="FFFFFF"/>
        </w:rPr>
        <w:t>ručí</w:t>
      </w:r>
      <w:proofErr w:type="gramEnd"/>
      <w:r w:rsidR="00F13232" w:rsidRPr="00456A0D">
        <w:rPr>
          <w:rFonts w:ascii="Arial" w:hAnsi="Arial" w:cs="Arial"/>
          <w:bCs/>
          <w:shd w:val="clear" w:color="auto" w:fill="FFFFFF"/>
        </w:rPr>
        <w:t xml:space="preserve"> dopravce.</w:t>
      </w:r>
      <w:r w:rsidR="00FA4C03">
        <w:rPr>
          <w:rFonts w:ascii="Arial" w:hAnsi="Arial" w:cs="Arial"/>
          <w:bCs/>
          <w:shd w:val="clear" w:color="auto" w:fill="FFFFFF"/>
        </w:rPr>
        <w:t xml:space="preserve"> Týká se jen vozidel v </w:t>
      </w:r>
      <w:r w:rsidR="00FA4C03" w:rsidRPr="00456A0D">
        <w:rPr>
          <w:rFonts w:ascii="Arial" w:hAnsi="Arial" w:cs="Arial"/>
          <w:bCs/>
          <w:shd w:val="clear" w:color="auto" w:fill="FFFFFF"/>
        </w:rPr>
        <w:t>kategorií S a V</w:t>
      </w:r>
      <w:r w:rsidR="00FA4C03" w:rsidRPr="00456A0D">
        <w:rPr>
          <w:rStyle w:val="Znakapoznpodarou"/>
          <w:rFonts w:ascii="Arial" w:hAnsi="Arial" w:cs="Arial"/>
          <w:bCs/>
          <w:shd w:val="clear" w:color="auto" w:fill="FFFFFF"/>
        </w:rPr>
        <w:footnoteReference w:id="5"/>
      </w:r>
      <w:r w:rsidR="005C6954">
        <w:rPr>
          <w:rFonts w:ascii="Arial" w:hAnsi="Arial" w:cs="Arial"/>
          <w:bCs/>
          <w:shd w:val="clear" w:color="auto" w:fill="FFFFFF"/>
        </w:rPr>
        <w:t>.</w:t>
      </w:r>
    </w:p>
    <w:p w14:paraId="58D84ED0" w14:textId="04665A9C"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 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6"/>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w:t>
      </w:r>
      <w:proofErr w:type="spellStart"/>
      <w:r w:rsidRPr="00456A0D">
        <w:rPr>
          <w:rFonts w:ascii="Arial" w:hAnsi="Arial" w:cs="Arial"/>
          <w:bCs/>
          <w:shd w:val="clear" w:color="auto" w:fill="FFFFFF"/>
        </w:rPr>
        <w:t>cyklovozíkem</w:t>
      </w:r>
      <w:proofErr w:type="spellEnd"/>
      <w:r w:rsidRPr="00456A0D">
        <w:rPr>
          <w:rFonts w:ascii="Arial" w:hAnsi="Arial" w:cs="Arial"/>
          <w:bCs/>
          <w:shd w:val="clear" w:color="auto" w:fill="FFFFFF"/>
        </w:rPr>
        <w:t xml:space="preserve"> v průběhu roku specifikuje objednatel.</w:t>
      </w:r>
    </w:p>
    <w:p w14:paraId="628C3427" w14:textId="77777777" w:rsidR="00F0212A" w:rsidRPr="00E5257F" w:rsidRDefault="00F0212A" w:rsidP="000F0CEA">
      <w:pPr>
        <w:pStyle w:val="Nadpis3"/>
        <w:rPr>
          <w:rFonts w:ascii="Arial" w:hAnsi="Arial" w:cs="Arial"/>
          <w:color w:val="auto"/>
        </w:rPr>
      </w:pPr>
      <w:bookmarkStart w:id="30" w:name="_Toc130805789"/>
      <w:r w:rsidRPr="00E5257F">
        <w:rPr>
          <w:rFonts w:ascii="Arial" w:hAnsi="Arial" w:cs="Arial"/>
          <w:color w:val="auto"/>
        </w:rPr>
        <w:t>Vozidla s přepravou kol v závěsu</w:t>
      </w:r>
      <w:bookmarkEnd w:id="30"/>
    </w:p>
    <w:p w14:paraId="37B9B21B" w14:textId="218B1A77"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7"/>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w:t>
      </w:r>
    </w:p>
    <w:p w14:paraId="69F28BE6" w14:textId="30917BE1"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w:t>
      </w:r>
      <w:proofErr w:type="gramStart"/>
      <w:r w:rsidRPr="00456A0D">
        <w:rPr>
          <w:rFonts w:ascii="Arial" w:hAnsi="Arial" w:cs="Arial"/>
          <w:bCs/>
          <w:shd w:val="clear" w:color="auto" w:fill="FFFFFF"/>
        </w:rPr>
        <w:t>ručí</w:t>
      </w:r>
      <w:proofErr w:type="gramEnd"/>
      <w:r w:rsidRPr="00456A0D">
        <w:rPr>
          <w:rFonts w:ascii="Arial" w:hAnsi="Arial" w:cs="Arial"/>
          <w:bCs/>
          <w:shd w:val="clear" w:color="auto" w:fill="FFFFFF"/>
        </w:rPr>
        <w:t xml:space="preserve"> dopravce.</w:t>
      </w:r>
    </w:p>
    <w:p w14:paraId="18EDEB72" w14:textId="77777777" w:rsidR="00D408DB" w:rsidRPr="00456A0D" w:rsidRDefault="00D408DB" w:rsidP="000F0CEA">
      <w:pPr>
        <w:spacing w:before="120" w:after="120" w:line="360" w:lineRule="auto"/>
        <w:jc w:val="both"/>
        <w:rPr>
          <w:rFonts w:ascii="Arial" w:hAnsi="Arial" w:cs="Arial"/>
          <w:shd w:val="clear" w:color="auto" w:fill="FFFFFF"/>
        </w:rPr>
      </w:pPr>
    </w:p>
    <w:p w14:paraId="7A6E35AC" w14:textId="5D893165" w:rsidR="00F71280" w:rsidRPr="00C73968" w:rsidRDefault="00F71280" w:rsidP="000F0CEA">
      <w:pPr>
        <w:pStyle w:val="Nadpis1"/>
        <w:rPr>
          <w:rFonts w:ascii="Arial" w:hAnsi="Arial" w:cs="Arial"/>
          <w:color w:val="auto"/>
        </w:rPr>
      </w:pPr>
      <w:bookmarkStart w:id="31" w:name="_Toc6386394"/>
      <w:bookmarkStart w:id="32" w:name="_Toc130805790"/>
      <w:r w:rsidRPr="00C73968">
        <w:rPr>
          <w:rFonts w:ascii="Arial" w:hAnsi="Arial" w:cs="Arial"/>
          <w:color w:val="auto"/>
        </w:rPr>
        <w:lastRenderedPageBreak/>
        <w:t>Všeobecné standardy vybavení vozidel</w:t>
      </w:r>
      <w:bookmarkEnd w:id="31"/>
      <w:bookmarkEnd w:id="32"/>
    </w:p>
    <w:p w14:paraId="710E0FB4" w14:textId="008448C7" w:rsidR="00F71280" w:rsidRPr="00FA2B9A" w:rsidRDefault="00F71280" w:rsidP="000F0CEA">
      <w:pPr>
        <w:pStyle w:val="Nadpis2"/>
        <w:spacing w:line="360" w:lineRule="auto"/>
        <w:ind w:left="578" w:hanging="578"/>
        <w:rPr>
          <w:rFonts w:ascii="Arial" w:hAnsi="Arial" w:cs="Arial"/>
          <w:color w:val="auto"/>
        </w:rPr>
      </w:pPr>
      <w:bookmarkStart w:id="33" w:name="_Ref481657917"/>
      <w:bookmarkStart w:id="34" w:name="_Toc6386395"/>
      <w:bookmarkStart w:id="35" w:name="_Toc130805791"/>
      <w:r w:rsidRPr="00FA2B9A">
        <w:rPr>
          <w:rFonts w:ascii="Arial" w:hAnsi="Arial" w:cs="Arial"/>
          <w:color w:val="auto"/>
        </w:rPr>
        <w:t>Elektronické informační panely</w:t>
      </w:r>
      <w:bookmarkEnd w:id="33"/>
      <w:r w:rsidRPr="00FA2B9A">
        <w:rPr>
          <w:rFonts w:ascii="Arial" w:hAnsi="Arial" w:cs="Arial"/>
          <w:color w:val="auto"/>
        </w:rPr>
        <w:t xml:space="preserve"> vnější</w:t>
      </w:r>
      <w:bookmarkEnd w:id="34"/>
      <w:bookmarkEnd w:id="35"/>
    </w:p>
    <w:p w14:paraId="437D4EEC" w14:textId="77777777" w:rsidR="00F71280" w:rsidRPr="00456A0D" w:rsidRDefault="00F71280" w:rsidP="000F0CEA">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 xml:space="preserve">Soubor vnějších elektronických informačních panelů vozidla standardně </w:t>
      </w:r>
      <w:proofErr w:type="gramStart"/>
      <w:r w:rsidRPr="00456A0D">
        <w:rPr>
          <w:rFonts w:ascii="Arial" w:hAnsi="Arial" w:cs="Arial"/>
          <w:bCs/>
          <w:shd w:val="clear" w:color="auto" w:fill="FFFFFF"/>
        </w:rPr>
        <w:t>tvoří</w:t>
      </w:r>
      <w:proofErr w:type="gramEnd"/>
      <w:r w:rsidRPr="00456A0D">
        <w:rPr>
          <w:rFonts w:ascii="Arial" w:hAnsi="Arial" w:cs="Arial"/>
          <w:bCs/>
          <w:shd w:val="clear" w:color="auto" w:fill="FFFFFF"/>
        </w:rPr>
        <w:t>:</w:t>
      </w:r>
    </w:p>
    <w:p w14:paraId="3949882E"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0F0CEA">
      <w:pPr>
        <w:spacing w:before="120" w:after="120" w:line="360" w:lineRule="auto"/>
        <w:ind w:firstLine="284"/>
        <w:jc w:val="both"/>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0F0CEA">
      <w:pPr>
        <w:spacing w:before="120" w:after="120" w:line="360" w:lineRule="auto"/>
        <w:ind w:firstLine="284"/>
        <w:jc w:val="both"/>
        <w:rPr>
          <w:rStyle w:val="Siln"/>
          <w:rFonts w:ascii="Arial" w:hAnsi="Arial" w:cs="Arial"/>
          <w:b w:val="0"/>
        </w:rPr>
      </w:pPr>
    </w:p>
    <w:p w14:paraId="63FA7624" w14:textId="77777777" w:rsidR="00F71280" w:rsidRPr="00456A0D" w:rsidRDefault="00F71280" w:rsidP="000F0CEA">
      <w:pPr>
        <w:spacing w:before="120" w:after="120" w:line="360" w:lineRule="auto"/>
        <w:jc w:val="both"/>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0F0CEA">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6C64F078" w:rsidR="00F71280" w:rsidRPr="00FA2B9A" w:rsidRDefault="00F71280" w:rsidP="000F0CEA">
      <w:pPr>
        <w:pStyle w:val="Nadpis3"/>
        <w:rPr>
          <w:rStyle w:val="Siln"/>
          <w:rFonts w:ascii="Arial" w:hAnsi="Arial" w:cs="Arial"/>
          <w:b/>
          <w:bCs/>
          <w:color w:val="auto"/>
        </w:rPr>
      </w:pPr>
      <w:bookmarkStart w:id="36" w:name="_Toc6386396"/>
      <w:bookmarkStart w:id="37" w:name="_Toc130805792"/>
      <w:r w:rsidRPr="00FA2B9A">
        <w:rPr>
          <w:rStyle w:val="Siln"/>
          <w:rFonts w:ascii="Arial" w:hAnsi="Arial" w:cs="Arial"/>
          <w:b/>
          <w:bCs/>
          <w:color w:val="auto"/>
        </w:rPr>
        <w:t>Elektronický panel vnější přední</w:t>
      </w:r>
      <w:bookmarkEnd w:id="36"/>
      <w:bookmarkEnd w:id="37"/>
    </w:p>
    <w:p w14:paraId="2FBB346E" w14:textId="76E2EB76" w:rsidR="00F71280" w:rsidRPr="00456A0D" w:rsidRDefault="00F71280" w:rsidP="000F0CEA">
      <w:pPr>
        <w:spacing w:before="120" w:after="120" w:line="360" w:lineRule="auto"/>
        <w:ind w:firstLine="284"/>
        <w:jc w:val="both"/>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p>
    <w:p w14:paraId="3BD73B4D" w14:textId="77777777" w:rsidR="00F71280" w:rsidRPr="00456A0D" w:rsidRDefault="00F71280" w:rsidP="000F0CEA">
      <w:pPr>
        <w:autoSpaceDE w:val="0"/>
        <w:autoSpaceDN w:val="0"/>
        <w:adjustRightInd w:val="0"/>
        <w:spacing w:before="240" w:after="0" w:line="360" w:lineRule="auto"/>
        <w:jc w:val="both"/>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0F0CEA">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0F0CEA">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w:t>
      </w:r>
      <w:proofErr w:type="gramStart"/>
      <w:r w:rsidRPr="00456A0D">
        <w:rPr>
          <w:rFonts w:ascii="Arial" w:eastAsia="Calibri" w:hAnsi="Arial" w:cs="Arial"/>
        </w:rPr>
        <w:t>cílová destinace</w:t>
      </w:r>
      <w:proofErr w:type="gramEnd"/>
      <w:r w:rsidRPr="00456A0D">
        <w:rPr>
          <w:rFonts w:ascii="Arial" w:eastAsia="Calibri" w:hAnsi="Arial" w:cs="Arial"/>
        </w:rPr>
        <w:t xml:space="preserve">, končí-li autobus na zastávce obvyklé (zpravidla autobusové nádraží, náměstí apod.); </w:t>
      </w:r>
    </w:p>
    <w:p w14:paraId="2876C8A9"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0A153B46"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0F0CEA">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w:t>
      </w:r>
      <w:proofErr w:type="gramStart"/>
      <w:r w:rsidRPr="00456A0D">
        <w:rPr>
          <w:rFonts w:ascii="Arial" w:eastAsia="Calibri" w:hAnsi="Arial" w:cs="Arial"/>
        </w:rPr>
        <w:t>končí</w:t>
      </w:r>
      <w:proofErr w:type="gramEnd"/>
      <w:r w:rsidRPr="00456A0D">
        <w:rPr>
          <w:rFonts w:ascii="Arial" w:eastAsia="Calibri" w:hAnsi="Arial" w:cs="Arial"/>
        </w:rPr>
        <w:t xml:space="preserve">-li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1C725DE1"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lastRenderedPageBreak/>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9">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0F0CEA">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w:t>
      </w:r>
      <w:proofErr w:type="gramStart"/>
      <w:r w:rsidRPr="00456A0D">
        <w:rPr>
          <w:rFonts w:ascii="Arial" w:eastAsia="Calibri" w:hAnsi="Arial" w:cs="Arial"/>
        </w:rPr>
        <w:t>cílová destinace</w:t>
      </w:r>
      <w:proofErr w:type="gramEnd"/>
      <w:r w:rsidRPr="00456A0D">
        <w:rPr>
          <w:rFonts w:ascii="Arial" w:eastAsia="Calibri" w:hAnsi="Arial" w:cs="Arial"/>
        </w:rPr>
        <w:t xml:space="preserve"> s rozhodující nácestnou destinací (dle požadavků objednatele), nejede-li autobus přímou trasou, nebo jedná-li se o okružní linku. </w:t>
      </w:r>
    </w:p>
    <w:p w14:paraId="7EDADFAF"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215A6451"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10">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107C6B6" w:rsidR="00F71280" w:rsidRDefault="00F71280" w:rsidP="000F0CEA">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25EED5C" w14:textId="5E916DD2" w:rsidR="007D46A8" w:rsidRDefault="007D46A8"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V případě varianty pokračujícího spoje – obrat s cestujícími bude na horním řádku uveden</w:t>
      </w:r>
      <w:r w:rsidR="000E69CF">
        <w:rPr>
          <w:rFonts w:ascii="Arial" w:eastAsia="Calibri" w:hAnsi="Arial" w:cs="Arial"/>
        </w:rPr>
        <w:t>o</w:t>
      </w:r>
      <w:r>
        <w:rPr>
          <w:rFonts w:ascii="Arial" w:eastAsia="Calibri" w:hAnsi="Arial" w:cs="Arial"/>
        </w:rPr>
        <w:t xml:space="preserve"> číslo linky a cílová stanice aktuálního spoje. V dolním řádku bude uvedeno: „dále </w:t>
      </w:r>
      <w:r w:rsidR="007F1330">
        <w:rPr>
          <w:rFonts w:ascii="Arial" w:eastAsia="Calibri" w:hAnsi="Arial" w:cs="Arial"/>
        </w:rPr>
        <w:t>po číslo linky a cílová stanice následného spoje“; základní zobrazení a varianta obratu s cestujícími se bude střídat v nekonečné smyčce po dvou sekundách.</w:t>
      </w:r>
    </w:p>
    <w:p w14:paraId="22813A4C" w14:textId="24E8769A" w:rsidR="001A6743" w:rsidRPr="00456A0D" w:rsidRDefault="001A6743"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w:t>
      </w:r>
      <w:r w:rsidR="00B339C0">
        <w:rPr>
          <w:rFonts w:ascii="Arial" w:eastAsia="Calibri" w:hAnsi="Arial" w:cs="Arial"/>
        </w:rPr>
        <w:t xml:space="preserve"> v pravém segmentu panelu za názvem cílové zastávky. V případě dlouhého názvu lze piktogram vypustit</w:t>
      </w:r>
    </w:p>
    <w:p w14:paraId="2642845E" w14:textId="77777777" w:rsidR="00F71280" w:rsidRPr="00456A0D" w:rsidRDefault="00F71280" w:rsidP="000F0CEA">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0F0CEA">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0F0CEA">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1A845663" w:rsidR="00F71280" w:rsidRPr="008F56D3" w:rsidRDefault="00F71280" w:rsidP="000F0CEA">
      <w:pPr>
        <w:pStyle w:val="Nadpis3"/>
        <w:rPr>
          <w:rFonts w:ascii="Arial" w:hAnsi="Arial" w:cs="Arial"/>
          <w:color w:val="auto"/>
        </w:rPr>
      </w:pPr>
      <w:bookmarkStart w:id="38" w:name="_Toc6386397"/>
      <w:bookmarkStart w:id="39" w:name="_Toc130805793"/>
      <w:r w:rsidRPr="008F56D3">
        <w:rPr>
          <w:rFonts w:ascii="Arial" w:hAnsi="Arial" w:cs="Arial"/>
          <w:color w:val="auto"/>
        </w:rPr>
        <w:t>Elektronický panel vnější boční</w:t>
      </w:r>
      <w:bookmarkEnd w:id="38"/>
      <w:bookmarkEnd w:id="39"/>
    </w:p>
    <w:p w14:paraId="49E9E468" w14:textId="5D2D1D9C" w:rsidR="00F71280" w:rsidRPr="00456A0D" w:rsidRDefault="00F71280" w:rsidP="000F0CEA">
      <w:pPr>
        <w:spacing w:before="120" w:after="120" w:line="360" w:lineRule="auto"/>
        <w:ind w:firstLine="284"/>
        <w:jc w:val="both"/>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p>
    <w:p w14:paraId="2CEC4DF6" w14:textId="77777777" w:rsidR="00F71280" w:rsidRPr="00456A0D" w:rsidRDefault="00F71280" w:rsidP="000F0CEA">
      <w:pPr>
        <w:autoSpaceDE w:val="0"/>
        <w:autoSpaceDN w:val="0"/>
        <w:adjustRightInd w:val="0"/>
        <w:spacing w:before="240" w:after="0" w:line="360" w:lineRule="auto"/>
        <w:jc w:val="both"/>
        <w:rPr>
          <w:rFonts w:ascii="Arial" w:hAnsi="Arial" w:cs="Arial"/>
        </w:rPr>
      </w:pPr>
      <w:r w:rsidRPr="00456A0D">
        <w:rPr>
          <w:rFonts w:ascii="Arial" w:hAnsi="Arial" w:cs="Arial"/>
        </w:rPr>
        <w:t>Základní zobrazení:</w:t>
      </w:r>
      <w:bookmarkStart w:id="40" w:name="_Toc328101903"/>
      <w:bookmarkStart w:id="41" w:name="_Toc328127966"/>
      <w:bookmarkEnd w:id="40"/>
      <w:bookmarkEnd w:id="41"/>
    </w:p>
    <w:p w14:paraId="0077AA97"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42" w:name="_Toc328101904"/>
      <w:bookmarkStart w:id="43" w:name="_Toc328127967"/>
      <w:bookmarkEnd w:id="42"/>
      <w:bookmarkEnd w:id="43"/>
    </w:p>
    <w:p w14:paraId="09D81CA1"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44" w:name="_Toc328101905"/>
      <w:bookmarkStart w:id="45" w:name="_Toc328127968"/>
      <w:bookmarkEnd w:id="44"/>
      <w:bookmarkEnd w:id="45"/>
      <w:r w:rsidRPr="00456A0D">
        <w:rPr>
          <w:rFonts w:cs="Arial"/>
        </w:rPr>
        <w:t xml:space="preserve"> (koncové trojčíslí linky, není-li objednatelem stanoveno jinak)</w:t>
      </w:r>
    </w:p>
    <w:p w14:paraId="42CF01B0"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46" w:name="_Toc328101906"/>
      <w:bookmarkStart w:id="47" w:name="_Toc328127969"/>
      <w:bookmarkEnd w:id="46"/>
      <w:bookmarkEnd w:id="47"/>
    </w:p>
    <w:p w14:paraId="1A80A0EF"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48" w:name="_Toc328101907"/>
      <w:bookmarkStart w:id="49" w:name="_Toc328127970"/>
      <w:bookmarkEnd w:id="48"/>
      <w:bookmarkEnd w:id="49"/>
    </w:p>
    <w:p w14:paraId="53AAA07A"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bookmarkStart w:id="50" w:name="_Toc328101908"/>
      <w:bookmarkStart w:id="51" w:name="_Toc328127971"/>
      <w:bookmarkEnd w:id="50"/>
      <w:bookmarkEnd w:id="51"/>
      <w:r w:rsidRPr="00456A0D">
        <w:rPr>
          <w:rFonts w:cs="Arial"/>
        </w:rPr>
        <w:t>Důležité nácestné zastávky (dle dohody s objednatelem)</w:t>
      </w:r>
      <w:bookmarkStart w:id="52" w:name="_Toc328101909"/>
      <w:bookmarkStart w:id="53" w:name="_Toc328127972"/>
      <w:bookmarkEnd w:id="52"/>
      <w:bookmarkEnd w:id="53"/>
    </w:p>
    <w:p w14:paraId="53DB563D" w14:textId="06576250" w:rsidR="00F71280"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bookmarkStart w:id="54" w:name="_Toc328101910"/>
      <w:bookmarkStart w:id="55" w:name="_Toc328127973"/>
      <w:bookmarkEnd w:id="54"/>
      <w:bookmarkEnd w:id="55"/>
      <w:r w:rsidRPr="00456A0D">
        <w:rPr>
          <w:rFonts w:cs="Arial"/>
        </w:rPr>
        <w:t>Zobrazení piktogramů (přestup na vlak, MHD, přeprava kol)</w:t>
      </w:r>
      <w:bookmarkStart w:id="56" w:name="_Toc328101911"/>
      <w:bookmarkStart w:id="57" w:name="_Toc328127974"/>
      <w:bookmarkEnd w:id="56"/>
      <w:bookmarkEnd w:id="57"/>
      <w:r w:rsidR="008F4E2F">
        <w:rPr>
          <w:rFonts w:cs="Arial"/>
        </w:rPr>
        <w:t>, piktogramy budou zobrazeny v pravém horním segmentu panelu za názvem cílové zastávky. V případě dlouhého názvu lze piktogram vypustit</w:t>
      </w:r>
    </w:p>
    <w:p w14:paraId="616352EE" w14:textId="0AE64D4C" w:rsidR="008F4E2F" w:rsidRDefault="008F4E2F"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4030163B" w14:textId="11F17ECC"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budou rolovat ve smyčce po dvou sekundách</w:t>
      </w:r>
    </w:p>
    <w:p w14:paraId="789A0750" w14:textId="3357BF17"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Pokud na spoji není definována nácestná zastávka, bude zobrazen prázdný řádek</w:t>
      </w:r>
    </w:p>
    <w:p w14:paraId="412A2A45" w14:textId="0AAD3332" w:rsidR="003A7641" w:rsidRDefault="003A7641"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V úseku od předposlední zastávky na konečnou zastávku na spoji bude na bočním panelu zobrazen nápis: „Prosím nenastupujte“</w:t>
      </w:r>
    </w:p>
    <w:p w14:paraId="3191BB0A" w14:textId="19D2896C"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Na panelu budou postupně ubývat nácestné zastávky tím, jak budou projížděny</w:t>
      </w:r>
    </w:p>
    <w:p w14:paraId="5911EC9F" w14:textId="77777777" w:rsidR="008F4E2F" w:rsidRDefault="008F4E2F"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8BF9AF" w14:textId="04B4EC5F" w:rsidR="008F4E2F" w:rsidRPr="001A6743" w:rsidRDefault="008F4E2F" w:rsidP="000F0CEA">
      <w:pPr>
        <w:autoSpaceDE w:val="0"/>
        <w:autoSpaceDN w:val="0"/>
        <w:adjustRightInd w:val="0"/>
        <w:spacing w:before="60" w:after="0" w:line="360" w:lineRule="auto"/>
        <w:ind w:left="360"/>
        <w:jc w:val="both"/>
        <w:rPr>
          <w:rFonts w:cs="Arial"/>
        </w:rPr>
      </w:pPr>
      <w:r w:rsidRPr="001A6743">
        <w:rPr>
          <w:rFonts w:cs="Arial"/>
        </w:rPr>
        <w:t>„</w:t>
      </w:r>
      <w:r w:rsidRPr="00093732">
        <w:rPr>
          <w:rFonts w:ascii="Arial" w:hAnsi="Arial" w:cs="Arial"/>
        </w:rPr>
        <w:t>Přes</w:t>
      </w:r>
      <w:r w:rsidR="00482682">
        <w:rPr>
          <w:rFonts w:ascii="Arial" w:hAnsi="Arial" w:cs="Arial"/>
        </w:rPr>
        <w:t>:</w:t>
      </w:r>
      <w:r w:rsidRPr="00093732">
        <w:rPr>
          <w:rFonts w:ascii="Arial" w:hAnsi="Arial" w:cs="Arial"/>
        </w:rPr>
        <w:t>“</w:t>
      </w:r>
    </w:p>
    <w:p w14:paraId="20884DE9" w14:textId="654F8345" w:rsidR="00F71280"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58" w:name="_Toc328101912"/>
      <w:bookmarkStart w:id="59" w:name="_Toc328127975"/>
      <w:bookmarkEnd w:id="58"/>
      <w:bookmarkEnd w:id="59"/>
    </w:p>
    <w:p w14:paraId="1BC384E4" w14:textId="7CC54DEA" w:rsidR="00231FF9" w:rsidRDefault="00231FF9"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V případě varianty pokračujícího spoje – obrat s cestujícími se po ukončení rolování nácestných zastávek aktuálního spoje zobrazí ve spodním řádku text: „Dále po lince: číslo linky a cílová stanice následného spoje“; poté bude opět následovat řetězec nácestných zastávek aktuálního spoje uvozen „</w:t>
      </w:r>
      <w:r w:rsidR="00482682">
        <w:rPr>
          <w:rFonts w:ascii="Arial" w:eastAsia="Calibri" w:hAnsi="Arial" w:cs="Arial"/>
        </w:rPr>
        <w:t>P</w:t>
      </w:r>
      <w:r>
        <w:rPr>
          <w:rFonts w:ascii="Arial" w:eastAsia="Calibri" w:hAnsi="Arial" w:cs="Arial"/>
        </w:rPr>
        <w:t>řes:</w:t>
      </w:r>
      <w:r w:rsidR="00482682">
        <w:rPr>
          <w:rFonts w:ascii="Arial" w:eastAsia="Calibri" w:hAnsi="Arial" w:cs="Arial"/>
        </w:rPr>
        <w:t>“ a vzájemně se střídat s variantou obrat cestujících.</w:t>
      </w:r>
    </w:p>
    <w:p w14:paraId="28219EC4"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0F0CEA">
      <w:pPr>
        <w:numPr>
          <w:ilvl w:val="0"/>
          <w:numId w:val="4"/>
        </w:numPr>
        <w:spacing w:before="60" w:after="0" w:line="360" w:lineRule="auto"/>
        <w:ind w:left="714" w:hanging="357"/>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0F0CEA">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41C5402"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1">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3BC85BDE" w:rsidR="00F71280" w:rsidRPr="008F56D3" w:rsidRDefault="00F71280" w:rsidP="000F0CEA">
      <w:pPr>
        <w:pStyle w:val="Nadpis3"/>
        <w:spacing w:line="360" w:lineRule="auto"/>
        <w:rPr>
          <w:rFonts w:ascii="Arial" w:hAnsi="Arial" w:cs="Arial"/>
          <w:color w:val="auto"/>
        </w:rPr>
      </w:pPr>
      <w:bookmarkStart w:id="60" w:name="_Toc6386398"/>
      <w:bookmarkStart w:id="61" w:name="_Toc130805794"/>
      <w:r w:rsidRPr="008F56D3">
        <w:rPr>
          <w:rFonts w:ascii="Arial" w:hAnsi="Arial" w:cs="Arial"/>
          <w:color w:val="auto"/>
        </w:rPr>
        <w:t>Elektronický panel vnější zadní</w:t>
      </w:r>
      <w:bookmarkEnd w:id="60"/>
      <w:bookmarkEnd w:id="61"/>
    </w:p>
    <w:p w14:paraId="7FD05DCE" w14:textId="77777777" w:rsidR="00F71280" w:rsidRPr="0099084D" w:rsidRDefault="00F71280" w:rsidP="000F0CEA">
      <w:pPr>
        <w:spacing w:before="120" w:after="120" w:line="360" w:lineRule="auto"/>
        <w:ind w:firstLine="284"/>
        <w:jc w:val="both"/>
        <w:rPr>
          <w:rStyle w:val="Siln"/>
          <w:rFonts w:ascii="Arial" w:hAnsi="Arial" w:cs="Arial"/>
          <w:b w:val="0"/>
        </w:rPr>
      </w:pPr>
      <w:r w:rsidRPr="0099084D">
        <w:rPr>
          <w:rStyle w:val="Siln"/>
          <w:rFonts w:ascii="Arial" w:hAnsi="Arial" w:cs="Arial"/>
          <w:b w:val="0"/>
        </w:rPr>
        <w:t xml:space="preserve">Vozidla musí být vybavena v zadní části vozidla osvětleným elektronickým informačním panelem umístěným v horní části zadního okna na pravé části vozidla. Parametry panelu jsou </w:t>
      </w:r>
      <w:r w:rsidRPr="0099084D">
        <w:rPr>
          <w:rStyle w:val="Siln"/>
          <w:rFonts w:ascii="Arial" w:hAnsi="Arial" w:cs="Arial"/>
          <w:b w:val="0"/>
        </w:rPr>
        <w:lastRenderedPageBreak/>
        <w:t>minimálně 28 x 19 bodů, přičemž parametry zobrazovací plochy musí být minimálně 300 x 185 mm.</w:t>
      </w:r>
    </w:p>
    <w:p w14:paraId="77ABAA82" w14:textId="77777777" w:rsidR="00F71280" w:rsidRPr="00456A0D" w:rsidRDefault="00F71280" w:rsidP="000F0CEA">
      <w:pPr>
        <w:autoSpaceDE w:val="0"/>
        <w:autoSpaceDN w:val="0"/>
        <w:adjustRightInd w:val="0"/>
        <w:spacing w:before="240" w:after="0" w:line="360" w:lineRule="auto"/>
        <w:jc w:val="both"/>
        <w:rPr>
          <w:rFonts w:ascii="Arial" w:hAnsi="Arial" w:cs="Arial"/>
        </w:rPr>
      </w:pPr>
      <w:r w:rsidRPr="00456A0D">
        <w:rPr>
          <w:rFonts w:ascii="Arial" w:hAnsi="Arial" w:cs="Arial"/>
        </w:rPr>
        <w:t>Základní zobrazení:</w:t>
      </w:r>
    </w:p>
    <w:p w14:paraId="0FB9350A"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0F0CEA">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0F0CEA">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0F0CEA">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2DD0E5EE"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2">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6D0E19E9" w14:textId="77777777" w:rsidR="00C11480" w:rsidRPr="00456A0D" w:rsidRDefault="00C11480" w:rsidP="000F0CEA">
      <w:pPr>
        <w:spacing w:before="120" w:after="120" w:line="360" w:lineRule="auto"/>
        <w:ind w:firstLine="284"/>
        <w:jc w:val="both"/>
        <w:rPr>
          <w:rFonts w:ascii="Arial" w:hAnsi="Arial" w:cs="Arial"/>
          <w:bCs/>
          <w:shd w:val="clear" w:color="auto" w:fill="FFFFFF"/>
        </w:rPr>
      </w:pPr>
    </w:p>
    <w:p w14:paraId="5104E7B8" w14:textId="7DFBA84A" w:rsidR="00C54FA2" w:rsidRPr="008F56D3" w:rsidRDefault="00C54FA2" w:rsidP="000F0CEA">
      <w:pPr>
        <w:pStyle w:val="Nadpis2"/>
        <w:rPr>
          <w:rFonts w:ascii="Arial" w:hAnsi="Arial" w:cs="Arial"/>
          <w:color w:val="auto"/>
        </w:rPr>
      </w:pPr>
      <w:bookmarkStart w:id="62" w:name="_Ref481657946"/>
      <w:bookmarkStart w:id="63" w:name="_Toc6386399"/>
      <w:bookmarkStart w:id="64" w:name="_Toc130805795"/>
      <w:r w:rsidRPr="008F56D3">
        <w:rPr>
          <w:rFonts w:ascii="Arial" w:hAnsi="Arial" w:cs="Arial"/>
          <w:color w:val="auto"/>
        </w:rPr>
        <w:t>Elektronické informační a signalizační zařízení vnitřní</w:t>
      </w:r>
      <w:bookmarkEnd w:id="62"/>
      <w:bookmarkEnd w:id="63"/>
      <w:bookmarkEnd w:id="64"/>
    </w:p>
    <w:p w14:paraId="443A6339" w14:textId="76FA469A" w:rsidR="00C54FA2" w:rsidRPr="008F56D3" w:rsidRDefault="00C54FA2" w:rsidP="000F0CEA">
      <w:pPr>
        <w:pStyle w:val="Nadpis3"/>
        <w:rPr>
          <w:rFonts w:ascii="Arial" w:hAnsi="Arial" w:cs="Arial"/>
          <w:color w:val="auto"/>
        </w:rPr>
      </w:pPr>
      <w:bookmarkStart w:id="65" w:name="_Toc6386400"/>
      <w:bookmarkStart w:id="66" w:name="_Toc130805796"/>
      <w:r w:rsidRPr="008F56D3">
        <w:rPr>
          <w:rFonts w:ascii="Arial" w:hAnsi="Arial" w:cs="Arial"/>
          <w:color w:val="auto"/>
        </w:rPr>
        <w:t>Elektronické informační panely vnitřní</w:t>
      </w:r>
      <w:bookmarkEnd w:id="65"/>
      <w:bookmarkEnd w:id="66"/>
    </w:p>
    <w:p w14:paraId="0EFD5255" w14:textId="7B410C9B" w:rsidR="00C54FA2" w:rsidRPr="0099084D" w:rsidRDefault="00B2145A" w:rsidP="000F0CEA">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34F6E93F"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9"/>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7539E59B" w14:textId="038970E0" w:rsidR="00C54FA2" w:rsidRDefault="00B2145A" w:rsidP="000F0CEA">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V, </w:t>
      </w:r>
      <w:proofErr w:type="spellStart"/>
      <w:r w:rsidR="00C54FA2" w:rsidRPr="00F22348">
        <w:rPr>
          <w:rFonts w:cs="Arial"/>
          <w:shd w:val="clear" w:color="auto" w:fill="FFFFFF"/>
        </w:rPr>
        <w:t>Vplus</w:t>
      </w:r>
      <w:proofErr w:type="spellEnd"/>
      <w:r w:rsidR="00C54FA2" w:rsidRPr="00F22348">
        <w:rPr>
          <w:rFonts w:cs="Arial"/>
          <w:shd w:val="clear" w:color="auto" w:fill="FFFFFF"/>
        </w:rPr>
        <w:t xml:space="preserve">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0F0CEA">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5881DCFA" w:rsidR="00C54FA2" w:rsidRPr="00AA4D55" w:rsidRDefault="00C54FA2"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lastRenderedPageBreak/>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0F0CEA">
      <w:pPr>
        <w:spacing w:before="120" w:after="120" w:line="360" w:lineRule="auto"/>
        <w:ind w:firstLine="284"/>
        <w:jc w:val="both"/>
        <w:rPr>
          <w:rFonts w:ascii="Arial" w:hAnsi="Arial" w:cs="Arial"/>
          <w:shd w:val="clear" w:color="auto" w:fill="FFFFFF"/>
        </w:rPr>
      </w:pPr>
    </w:p>
    <w:p w14:paraId="21EF7862" w14:textId="77777777" w:rsidR="00C54FA2" w:rsidRPr="00456A0D" w:rsidRDefault="00C54FA2" w:rsidP="000F0CEA">
      <w:pPr>
        <w:spacing w:before="120" w:after="120" w:line="360" w:lineRule="auto"/>
        <w:jc w:val="both"/>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39235394" w14:textId="03768594"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E32B6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39403E" w:rsidR="00C54FA2"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A627EE3" w14:textId="1F56B757" w:rsidR="00FC1A96" w:rsidRPr="00456A0D" w:rsidRDefault="00FC1A9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Panel musí umožňovat přebírání aktuálních informací (online návazností a mimořádností) z palubního počítače. Zobrazovaný obsah a metodiku schvaluje O</w:t>
      </w:r>
      <w:r w:rsidR="001C0107">
        <w:rPr>
          <w:rFonts w:cs="Arial"/>
          <w:shd w:val="clear" w:color="auto" w:fill="FFFFFF"/>
        </w:rPr>
        <w:t>bjednatel.</w:t>
      </w:r>
    </w:p>
    <w:p w14:paraId="085ADCF1" w14:textId="4D3E31F3"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26382E5D" w:rsidR="0015593B" w:rsidRDefault="0015593B"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mít snad dostupný servisní USB port, se kterým bude moci být manipulováno i při standardním umístění panelu ve vozidle</w:t>
      </w:r>
    </w:p>
    <w:p w14:paraId="5457610D" w14:textId="206A164B" w:rsidR="00236958" w:rsidRPr="00F22348" w:rsidRDefault="00236958"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Dopravce je povinen zajistit změnu přehrávaného obsahu do</w:t>
      </w:r>
      <w:r w:rsidR="001C0107">
        <w:rPr>
          <w:rFonts w:cs="Arial"/>
          <w:shd w:val="clear" w:color="auto" w:fill="FFFFFF"/>
        </w:rPr>
        <w:t xml:space="preserve"> 1 týdne o předání podkladů od O</w:t>
      </w:r>
      <w:r>
        <w:rPr>
          <w:rFonts w:cs="Arial"/>
          <w:shd w:val="clear" w:color="auto" w:fill="FFFFFF"/>
        </w:rPr>
        <w:t>bjednatele, pokud není přehrání zajištěno automaticky palubním počítačem.</w:t>
      </w:r>
    </w:p>
    <w:p w14:paraId="2B311FDB" w14:textId="2E90DC8B" w:rsidR="0015593B" w:rsidRDefault="0015593B"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06698835" w14:textId="1095EC39" w:rsidR="00737AD1" w:rsidRPr="00F22348" w:rsidRDefault="00737AD1"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 xml:space="preserve">Zařízení </w:t>
      </w:r>
      <w:r w:rsidR="00236958">
        <w:rPr>
          <w:rFonts w:cs="Arial"/>
          <w:shd w:val="clear" w:color="auto" w:fill="FFFFFF"/>
        </w:rPr>
        <w:t>musí zobrazovat stacionární kresby a videa ve formátech WMV a AVI. Zvuk není požadován</w:t>
      </w:r>
    </w:p>
    <w:p w14:paraId="169FD706" w14:textId="261FBBF3" w:rsidR="00971710" w:rsidRDefault="00971710"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191A4C8" w:rsidR="00951933" w:rsidRPr="008027C3" w:rsidRDefault="00D6493F"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w:t>
      </w:r>
      <w:r w:rsidR="003C0D49">
        <w:rPr>
          <w:rFonts w:cs="Arial"/>
          <w:shd w:val="clear" w:color="auto" w:fill="FFFFFF"/>
        </w:rPr>
        <w:t xml:space="preserve">Integrovaného dopravního systému </w:t>
      </w:r>
      <w:r w:rsidRPr="008027C3">
        <w:rPr>
          <w:rFonts w:cs="Arial"/>
          <w:shd w:val="clear" w:color="auto" w:fill="FFFFFF"/>
        </w:rPr>
        <w:t>Veřejné dopravy Vysočiny</w:t>
      </w:r>
      <w:r w:rsidR="00CC5181" w:rsidRPr="008027C3">
        <w:rPr>
          <w:rStyle w:val="Znakapoznpodarou"/>
          <w:rFonts w:cs="Arial"/>
          <w:shd w:val="clear" w:color="auto" w:fill="FFFFFF"/>
        </w:rPr>
        <w:footnoteReference w:id="10"/>
      </w:r>
    </w:p>
    <w:p w14:paraId="2A7A0FAD" w14:textId="53E75C55" w:rsidR="00D6493F" w:rsidRPr="00951933" w:rsidRDefault="00D6493F" w:rsidP="000F0CEA">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0F0CEA">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1E35DC34" w:rsidR="00A97FA3" w:rsidRPr="00456A0D" w:rsidRDefault="008F56D3" w:rsidP="000F0CEA">
      <w:pPr>
        <w:tabs>
          <w:tab w:val="center" w:pos="4536"/>
        </w:tabs>
        <w:spacing w:before="120" w:after="120" w:line="360" w:lineRule="auto"/>
        <w:jc w:val="both"/>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0F0CEA">
      <w:pPr>
        <w:spacing w:before="120" w:after="120" w:line="360" w:lineRule="auto"/>
        <w:jc w:val="both"/>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 xml:space="preserve">Zobrazení piktogramu (např. přestup na vlak, na další linky,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15994BB1"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lastRenderedPageBreak/>
        <w:t>Možnost celoplošného zobrazení zpráv z dispečinku nebo od řidiče.</w:t>
      </w:r>
    </w:p>
    <w:p w14:paraId="641C3F20" w14:textId="77777777" w:rsidR="00A97FA3" w:rsidRPr="00456A0D" w:rsidRDefault="00A97FA3"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0F0CEA">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0F0CEA">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CFAD86D" w:rsidR="00CB317F" w:rsidRPr="008027C3" w:rsidRDefault="00CB317F"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 xml:space="preserve">Barva zobrazovaných </w:t>
      </w:r>
      <w:r w:rsidR="000F0CEA" w:rsidRPr="008027C3">
        <w:rPr>
          <w:rFonts w:cs="Arial"/>
          <w:shd w:val="clear" w:color="auto" w:fill="FFFFFF"/>
        </w:rPr>
        <w:t>znaků – červená</w:t>
      </w:r>
      <w:r w:rsidRPr="008027C3">
        <w:rPr>
          <w:rFonts w:cs="Arial"/>
          <w:shd w:val="clear" w:color="auto" w:fill="FFFFFF"/>
        </w:rPr>
        <w:t xml:space="preserve"> nebo oranžová</w:t>
      </w:r>
    </w:p>
    <w:p w14:paraId="6A2CC65F" w14:textId="1E28C0ED" w:rsidR="00D6493F" w:rsidRPr="008027C3" w:rsidRDefault="00D6493F"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w:t>
      </w:r>
      <w:r w:rsidR="003C0D49">
        <w:rPr>
          <w:rFonts w:cs="Arial"/>
          <w:shd w:val="clear" w:color="auto" w:fill="FFFFFF"/>
        </w:rPr>
        <w:t xml:space="preserve">Integrovaného dopravního systému </w:t>
      </w:r>
      <w:r w:rsidRPr="008027C3">
        <w:rPr>
          <w:rFonts w:cs="Arial"/>
          <w:shd w:val="clear" w:color="auto" w:fill="FFFFFF"/>
        </w:rPr>
        <w:t>Veřejné dopravy Vysočiny</w:t>
      </w:r>
      <w:r w:rsidR="00CC5181" w:rsidRPr="008027C3">
        <w:rPr>
          <w:rStyle w:val="Znakapoznpodarou"/>
          <w:rFonts w:cs="Arial"/>
          <w:shd w:val="clear" w:color="auto" w:fill="FFFFFF"/>
        </w:rPr>
        <w:footnoteReference w:id="11"/>
      </w:r>
    </w:p>
    <w:p w14:paraId="14C7E620" w14:textId="0BF05439" w:rsidR="00A97FA3" w:rsidRPr="00456A0D" w:rsidRDefault="00A97FA3"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w:t>
      </w:r>
      <w:r w:rsidR="003C0D49">
        <w:rPr>
          <w:rFonts w:ascii="Arial" w:hAnsi="Arial" w:cs="Arial"/>
          <w:shd w:val="clear" w:color="auto" w:fill="FFFFFF"/>
        </w:rPr>
        <w:t xml:space="preserve">IDS </w:t>
      </w:r>
      <w:r w:rsidRPr="00456A0D">
        <w:rPr>
          <w:rFonts w:ascii="Arial" w:hAnsi="Arial" w:cs="Arial"/>
          <w:shd w:val="clear" w:color="auto" w:fill="FFFFFF"/>
        </w:rPr>
        <w:t xml:space="preserve">VDV. </w:t>
      </w:r>
      <w:r w:rsidR="00164B77">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0F0CEA">
      <w:pPr>
        <w:jc w:val="both"/>
        <w:rPr>
          <w:rFonts w:ascii="Arial" w:hAnsi="Arial" w:cs="Arial"/>
          <w:shd w:val="clear" w:color="auto" w:fill="FFFFFF"/>
        </w:rPr>
      </w:pPr>
    </w:p>
    <w:p w14:paraId="017D41D5" w14:textId="002515DF" w:rsidR="00C54FA2" w:rsidRPr="0018180D" w:rsidRDefault="00C54FA2" w:rsidP="000F0CEA">
      <w:pPr>
        <w:pStyle w:val="Nadpis3"/>
        <w:rPr>
          <w:rFonts w:ascii="Arial" w:hAnsi="Arial" w:cs="Arial"/>
          <w:color w:val="auto"/>
        </w:rPr>
      </w:pPr>
      <w:bookmarkStart w:id="67" w:name="_Toc6386401"/>
      <w:bookmarkStart w:id="68" w:name="_Toc130805797"/>
      <w:r w:rsidRPr="0018180D">
        <w:rPr>
          <w:rFonts w:ascii="Arial" w:hAnsi="Arial" w:cs="Arial"/>
          <w:color w:val="auto"/>
        </w:rPr>
        <w:t>Elektronický akustický informační systém</w:t>
      </w:r>
      <w:bookmarkEnd w:id="67"/>
      <w:bookmarkEnd w:id="68"/>
      <w:r w:rsidRPr="0018180D">
        <w:rPr>
          <w:rFonts w:ascii="Arial" w:hAnsi="Arial" w:cs="Arial"/>
          <w:color w:val="auto"/>
        </w:rPr>
        <w:t xml:space="preserve"> </w:t>
      </w:r>
    </w:p>
    <w:p w14:paraId="7A50B8A8" w14:textId="77777777" w:rsidR="00B13453" w:rsidRPr="00456A0D" w:rsidRDefault="00C54FA2" w:rsidP="00B1345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Všechna vozidla vstupující do systému </w:t>
      </w:r>
      <w:r w:rsidR="003C0D49">
        <w:rPr>
          <w:rFonts w:ascii="Arial" w:hAnsi="Arial" w:cs="Arial"/>
          <w:shd w:val="clear" w:color="auto" w:fill="FFFFFF"/>
        </w:rPr>
        <w:t xml:space="preserve">IDS </w:t>
      </w:r>
      <w:r w:rsidRPr="00456A0D">
        <w:rPr>
          <w:rFonts w:ascii="Arial" w:hAnsi="Arial" w:cs="Arial"/>
          <w:shd w:val="clear" w:color="auto" w:fill="FFFFFF"/>
        </w:rPr>
        <w:t>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 xml:space="preserve">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w:t>
      </w:r>
      <w:r w:rsidR="00280A06">
        <w:rPr>
          <w:rFonts w:ascii="Arial" w:hAnsi="Arial" w:cs="Arial"/>
          <w:shd w:val="clear" w:color="auto" w:fill="FFFFFF"/>
        </w:rPr>
        <w:t xml:space="preserve">a provozních </w:t>
      </w:r>
      <w:r w:rsidRPr="00456A0D">
        <w:rPr>
          <w:rFonts w:ascii="Arial" w:hAnsi="Arial" w:cs="Arial"/>
          <w:shd w:val="clear" w:color="auto" w:fill="FFFFFF"/>
        </w:rPr>
        <w:t>informací cestujícím</w:t>
      </w:r>
      <w:r w:rsidR="00696A78">
        <w:rPr>
          <w:rFonts w:ascii="Arial" w:hAnsi="Arial" w:cs="Arial"/>
          <w:shd w:val="clear" w:color="auto" w:fill="FFFFFF"/>
        </w:rPr>
        <w:t xml:space="preserve"> pomocí palubního počítače</w:t>
      </w:r>
      <w:r w:rsidRPr="00456A0D">
        <w:rPr>
          <w:rFonts w:ascii="Arial" w:hAnsi="Arial" w:cs="Arial"/>
          <w:shd w:val="clear" w:color="auto" w:fill="FFFFFF"/>
        </w:rPr>
        <w:t xml:space="preserve">. </w:t>
      </w:r>
      <w:r w:rsidR="00696A78">
        <w:rPr>
          <w:rFonts w:ascii="Arial" w:hAnsi="Arial" w:cs="Arial"/>
          <w:shd w:val="clear" w:color="auto" w:fill="FFFFFF"/>
        </w:rPr>
        <w:t xml:space="preserve">Zvuky použité v hlášení jsou jednotné pro všechny spoje </w:t>
      </w:r>
      <w:r w:rsidR="001C0107">
        <w:rPr>
          <w:rFonts w:ascii="Arial" w:hAnsi="Arial" w:cs="Arial"/>
          <w:shd w:val="clear" w:color="auto" w:fill="FFFFFF"/>
        </w:rPr>
        <w:t xml:space="preserve">IDS </w:t>
      </w:r>
      <w:r w:rsidR="00696A78">
        <w:rPr>
          <w:rFonts w:ascii="Arial" w:hAnsi="Arial" w:cs="Arial"/>
          <w:shd w:val="clear" w:color="auto" w:fill="FFFFFF"/>
        </w:rPr>
        <w:t>VDV. Přesný obsah hlášení stanovuje Objednatel.</w:t>
      </w:r>
      <w:r w:rsidR="00696A78" w:rsidRPr="00456A0D">
        <w:rPr>
          <w:rFonts w:ascii="Arial" w:hAnsi="Arial" w:cs="Arial"/>
          <w:shd w:val="clear" w:color="auto" w:fill="FFFFFF"/>
        </w:rPr>
        <w:t xml:space="preserve"> </w:t>
      </w:r>
      <w:r w:rsidRPr="00456A0D">
        <w:rPr>
          <w:rFonts w:ascii="Arial" w:hAnsi="Arial" w:cs="Arial"/>
          <w:shd w:val="clear" w:color="auto" w:fill="FFFFFF"/>
        </w:rPr>
        <w:t>Součástí elektronického akustického informačního systému je i informační systém pro nevidomé – vybavení vozidla přijímačem signálu z osobní vysílačky nevidomého a automatického nahlášení čísla linky a směru jízdy</w:t>
      </w:r>
      <w:r w:rsidR="00696A78">
        <w:rPr>
          <w:rFonts w:ascii="Arial" w:hAnsi="Arial" w:cs="Arial"/>
          <w:shd w:val="clear" w:color="auto" w:fill="FFFFFF"/>
        </w:rPr>
        <w:t xml:space="preserve"> a případně dalších dopravních informací</w:t>
      </w:r>
      <w:r w:rsidR="00696A78" w:rsidRPr="00456A0D">
        <w:rPr>
          <w:rFonts w:ascii="Arial" w:hAnsi="Arial" w:cs="Arial"/>
          <w:shd w:val="clear" w:color="auto" w:fill="FFFFFF"/>
        </w:rPr>
        <w:t>.</w:t>
      </w:r>
      <w:r w:rsidR="00696A78">
        <w:rPr>
          <w:rFonts w:ascii="Arial" w:hAnsi="Arial" w:cs="Arial"/>
          <w:shd w:val="clear" w:color="auto" w:fill="FFFFFF"/>
        </w:rPr>
        <w:t xml:space="preserve"> Přesný obsah hlášení stanovuje Objednatel</w:t>
      </w:r>
      <w:r w:rsidR="00B13453">
        <w:rPr>
          <w:rFonts w:ascii="Arial" w:hAnsi="Arial" w:cs="Arial"/>
          <w:shd w:val="clear" w:color="auto" w:fill="FFFFFF"/>
        </w:rPr>
        <w:t xml:space="preserve">. Zvukové nahrávky jednotlivých hlášení dodá Objednatel. </w:t>
      </w:r>
      <w:r w:rsidR="00B13453">
        <w:rPr>
          <w:rFonts w:ascii="Arial" w:hAnsi="Arial" w:cs="Arial"/>
          <w:shd w:val="clear" w:color="auto" w:fill="FFFFFF"/>
        </w:rPr>
        <w:lastRenderedPageBreak/>
        <w:t xml:space="preserve">Dopravce je povinen po dodání Objednatelem ve lhůtě 30 dní zajistit implementaci zvukových nahrávek. </w:t>
      </w:r>
    </w:p>
    <w:p w14:paraId="14EADE1C" w14:textId="7A465043" w:rsidR="00696A78" w:rsidRPr="00456A0D" w:rsidRDefault="00696A78" w:rsidP="000F0CEA">
      <w:pPr>
        <w:spacing w:before="120" w:after="120" w:line="360" w:lineRule="auto"/>
        <w:ind w:firstLine="284"/>
        <w:jc w:val="both"/>
        <w:rPr>
          <w:rFonts w:ascii="Arial" w:hAnsi="Arial" w:cs="Arial"/>
          <w:shd w:val="clear" w:color="auto" w:fill="FFFFFF"/>
        </w:rPr>
      </w:pPr>
    </w:p>
    <w:p w14:paraId="3BD321C0" w14:textId="77777777" w:rsidR="00C54FA2" w:rsidRPr="00456A0D" w:rsidRDefault="00C54FA2" w:rsidP="000F0CEA">
      <w:pPr>
        <w:spacing w:before="120" w:after="120" w:line="360" w:lineRule="auto"/>
        <w:jc w:val="both"/>
        <w:rPr>
          <w:rFonts w:ascii="Arial" w:hAnsi="Arial" w:cs="Arial"/>
          <w:shd w:val="clear" w:color="auto" w:fill="FFFFFF"/>
        </w:rPr>
      </w:pPr>
    </w:p>
    <w:p w14:paraId="2DC2A369" w14:textId="77777777" w:rsidR="00C54FA2" w:rsidRPr="0099084D" w:rsidRDefault="00C54FA2" w:rsidP="000F0CEA">
      <w:pPr>
        <w:spacing w:before="120" w:after="120" w:line="360" w:lineRule="auto"/>
        <w:jc w:val="both"/>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 xml:space="preserve">„Velké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8A2FB1" w:rsidRPr="00F22348">
        <w:rPr>
          <w:rFonts w:cs="Arial"/>
          <w:shd w:val="clear" w:color="auto" w:fill="FFFFFF"/>
        </w:rPr>
        <w:t>“</w:t>
      </w:r>
      <w:r w:rsidR="005D31E0" w:rsidRPr="00F22348">
        <w:rPr>
          <w:rFonts w:cs="Arial"/>
          <w:shd w:val="clear" w:color="auto" w:fill="FFFFFF"/>
        </w:rPr>
        <w:t>)</w:t>
      </w:r>
    </w:p>
    <w:p w14:paraId="15E5C501" w14:textId="0AF6CB36" w:rsidR="00C54FA2" w:rsidRPr="00F22348"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 xml:space="preserve">(například: „Příští zastávka 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5D31E0" w:rsidRPr="00F22348">
        <w:rPr>
          <w:rFonts w:cs="Arial"/>
          <w:shd w:val="clear" w:color="auto" w:fill="FFFFFF"/>
        </w:rPr>
        <w:t>“)</w:t>
      </w:r>
      <w:r w:rsidR="0000059E">
        <w:rPr>
          <w:rFonts w:cs="Arial"/>
          <w:shd w:val="clear" w:color="auto" w:fill="FFFFFF"/>
        </w:rPr>
        <w:t xml:space="preserve">. U názvů zastávek obsahující místní část stačí hlásit </w:t>
      </w:r>
      <w:r w:rsidR="00F80E75">
        <w:rPr>
          <w:rFonts w:cs="Arial"/>
          <w:shd w:val="clear" w:color="auto" w:fill="FFFFFF"/>
        </w:rPr>
        <w:t xml:space="preserve">zkrácenou podobu názvu zastávky formou uvedení </w:t>
      </w:r>
      <w:r w:rsidR="0000059E">
        <w:rPr>
          <w:rFonts w:cs="Arial"/>
          <w:shd w:val="clear" w:color="auto" w:fill="FFFFFF"/>
        </w:rPr>
        <w:t>místní část</w:t>
      </w:r>
      <w:r w:rsidR="00F80E75">
        <w:rPr>
          <w:rFonts w:cs="Arial"/>
          <w:shd w:val="clear" w:color="auto" w:fill="FFFFFF"/>
        </w:rPr>
        <w:t>i</w:t>
      </w:r>
      <w:r w:rsidR="0000059E">
        <w:rPr>
          <w:rFonts w:cs="Arial"/>
          <w:shd w:val="clear" w:color="auto" w:fill="FFFFFF"/>
        </w:rPr>
        <w:t xml:space="preserve"> a případně bližší</w:t>
      </w:r>
      <w:r w:rsidR="00F80E75">
        <w:rPr>
          <w:rFonts w:cs="Arial"/>
          <w:shd w:val="clear" w:color="auto" w:fill="FFFFFF"/>
        </w:rPr>
        <w:t>ho</w:t>
      </w:r>
      <w:r w:rsidR="0000059E">
        <w:rPr>
          <w:rFonts w:cs="Arial"/>
          <w:shd w:val="clear" w:color="auto" w:fill="FFFFFF"/>
        </w:rPr>
        <w:t xml:space="preserve"> určení, pokud je v názvu zastávky obsaženo (například „Horní </w:t>
      </w:r>
      <w:proofErr w:type="spellStart"/>
      <w:proofErr w:type="gramStart"/>
      <w:r w:rsidR="0000059E">
        <w:rPr>
          <w:rFonts w:cs="Arial"/>
          <w:shd w:val="clear" w:color="auto" w:fill="FFFFFF"/>
        </w:rPr>
        <w:t>Studenec,,</w:t>
      </w:r>
      <w:proofErr w:type="gramEnd"/>
      <w:r w:rsidR="0000059E">
        <w:rPr>
          <w:rFonts w:cs="Arial"/>
          <w:shd w:val="clear" w:color="auto" w:fill="FFFFFF"/>
        </w:rPr>
        <w:t>hřbitov</w:t>
      </w:r>
      <w:proofErr w:type="spellEnd"/>
      <w:r w:rsidR="0000059E">
        <w:rPr>
          <w:rFonts w:cs="Arial"/>
          <w:shd w:val="clear" w:color="auto" w:fill="FFFFFF"/>
        </w:rPr>
        <w:t>“</w:t>
      </w:r>
      <w:r w:rsidR="00F80E75">
        <w:rPr>
          <w:rFonts w:cs="Arial"/>
          <w:shd w:val="clear" w:color="auto" w:fill="FFFFFF"/>
        </w:rPr>
        <w:t xml:space="preserve"> </w:t>
      </w:r>
      <w:r w:rsidR="00144030">
        <w:rPr>
          <w:rFonts w:cs="Arial"/>
          <w:shd w:val="clear" w:color="auto" w:fill="FFFFFF"/>
        </w:rPr>
        <w:t xml:space="preserve">u </w:t>
      </w:r>
      <w:r w:rsidR="0000059E">
        <w:rPr>
          <w:rFonts w:cs="Arial"/>
          <w:shd w:val="clear" w:color="auto" w:fill="FFFFFF"/>
        </w:rPr>
        <w:t>náz</w:t>
      </w:r>
      <w:r w:rsidR="00144030">
        <w:rPr>
          <w:rFonts w:cs="Arial"/>
          <w:shd w:val="clear" w:color="auto" w:fill="FFFFFF"/>
        </w:rPr>
        <w:t>vu</w:t>
      </w:r>
      <w:r w:rsidR="0000059E">
        <w:rPr>
          <w:rFonts w:cs="Arial"/>
          <w:shd w:val="clear" w:color="auto" w:fill="FFFFFF"/>
        </w:rPr>
        <w:t xml:space="preserve"> zastávky Ždírec n.</w:t>
      </w:r>
      <w:proofErr w:type="spellStart"/>
      <w:r w:rsidR="0000059E">
        <w:rPr>
          <w:rFonts w:cs="Arial"/>
          <w:shd w:val="clear" w:color="auto" w:fill="FFFFFF"/>
        </w:rPr>
        <w:t>Doubr</w:t>
      </w:r>
      <w:proofErr w:type="spellEnd"/>
      <w:r w:rsidR="0000059E">
        <w:rPr>
          <w:rFonts w:cs="Arial"/>
          <w:shd w:val="clear" w:color="auto" w:fill="FFFFFF"/>
        </w:rPr>
        <w:t xml:space="preserve">.,Horní </w:t>
      </w:r>
      <w:proofErr w:type="spellStart"/>
      <w:r w:rsidR="0000059E">
        <w:rPr>
          <w:rFonts w:cs="Arial"/>
          <w:shd w:val="clear" w:color="auto" w:fill="FFFFFF"/>
        </w:rPr>
        <w:t>Studenec,hřbitov</w:t>
      </w:r>
      <w:proofErr w:type="spellEnd"/>
      <w:r w:rsidR="0000059E">
        <w:rPr>
          <w:rFonts w:cs="Arial"/>
          <w:shd w:val="clear" w:color="auto" w:fill="FFFFFF"/>
        </w:rPr>
        <w:t>)</w:t>
      </w:r>
      <w:r w:rsidR="00F80E75">
        <w:rPr>
          <w:rFonts w:cs="Arial"/>
          <w:shd w:val="clear" w:color="auto" w:fill="FFFFFF"/>
        </w:rPr>
        <w:t xml:space="preserve"> dle formátu CIS JŘ.</w:t>
      </w:r>
    </w:p>
    <w:p w14:paraId="5956E786" w14:textId="5AF596D8" w:rsidR="005D31E0" w:rsidRPr="00F22348" w:rsidRDefault="005D31E0" w:rsidP="000F0CEA">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7847928" w14:textId="77777777" w:rsidR="00C54FA2" w:rsidRPr="0099084D" w:rsidRDefault="00C54FA2" w:rsidP="000F0CEA">
      <w:pPr>
        <w:spacing w:before="120" w:after="120" w:line="360" w:lineRule="auto"/>
        <w:ind w:firstLine="284"/>
        <w:jc w:val="both"/>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0F0CEA">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0F0CEA">
      <w:pPr>
        <w:spacing w:after="120" w:line="360" w:lineRule="auto"/>
        <w:ind w:left="357"/>
        <w:jc w:val="both"/>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0F0CEA">
      <w:pPr>
        <w:spacing w:before="120" w:after="120" w:line="360" w:lineRule="auto"/>
        <w:jc w:val="both"/>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78771FD" w:rsidR="00C54FA2" w:rsidRPr="00456A0D" w:rsidRDefault="00436B44" w:rsidP="000F0CEA">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69" w:name="_Hlk62405473"/>
      <w:r>
        <w:t>min. 200 MB</w:t>
      </w:r>
      <w:r w:rsidRPr="00456A0D">
        <w:rPr>
          <w:rFonts w:cs="Arial"/>
          <w:shd w:val="clear" w:color="auto" w:fill="FFFFFF"/>
        </w:rPr>
        <w:t xml:space="preserve"> </w:t>
      </w:r>
      <w:bookmarkEnd w:id="69"/>
      <w:r w:rsidR="00C54FA2" w:rsidRPr="00456A0D">
        <w:rPr>
          <w:rFonts w:cs="Arial"/>
          <w:shd w:val="clear" w:color="auto" w:fill="FFFFFF"/>
        </w:rPr>
        <w:t>pro nahrávky ve formátu mp2/mp3</w:t>
      </w:r>
    </w:p>
    <w:p w14:paraId="1716A087"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0F0CEA">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0FF1368F"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696A78">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5C45A63" w:rsidR="00C54FA2"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w:t>
      </w:r>
      <w:r w:rsidR="00F80E75">
        <w:rPr>
          <w:rFonts w:ascii="Arial" w:hAnsi="Arial" w:cs="Arial"/>
          <w:shd w:val="clear" w:color="auto" w:fill="FFFFFF"/>
        </w:rPr>
        <w:t xml:space="preserve"> IDS </w:t>
      </w:r>
      <w:r w:rsidRPr="00456A0D">
        <w:rPr>
          <w:rFonts w:ascii="Arial" w:hAnsi="Arial" w:cs="Arial"/>
          <w:shd w:val="clear" w:color="auto" w:fill="FFFFFF"/>
        </w:rPr>
        <w:t>VDV.</w:t>
      </w:r>
    </w:p>
    <w:p w14:paraId="1C8914BC" w14:textId="5C51052A" w:rsidR="00267E3D" w:rsidRPr="00515B7C" w:rsidRDefault="00267E3D" w:rsidP="000F0CEA">
      <w:pPr>
        <w:pStyle w:val="Nadpis3"/>
        <w:rPr>
          <w:rFonts w:ascii="Arial" w:hAnsi="Arial" w:cs="Arial"/>
          <w:color w:val="auto"/>
        </w:rPr>
      </w:pPr>
      <w:bookmarkStart w:id="70" w:name="_Toc6386402"/>
      <w:bookmarkStart w:id="71" w:name="_Toc130805798"/>
      <w:r w:rsidRPr="00515B7C">
        <w:rPr>
          <w:rFonts w:ascii="Arial" w:hAnsi="Arial" w:cs="Arial"/>
          <w:color w:val="auto"/>
        </w:rPr>
        <w:t>Signalizační zařízení uvnitř vozidla</w:t>
      </w:r>
      <w:bookmarkEnd w:id="70"/>
      <w:bookmarkEnd w:id="71"/>
    </w:p>
    <w:p w14:paraId="51ED27AB"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2229F9B2" w:rsidR="00267E3D" w:rsidRPr="00515B7C" w:rsidRDefault="00267E3D" w:rsidP="000F0CEA">
      <w:pPr>
        <w:pStyle w:val="Nadpis2"/>
        <w:rPr>
          <w:rFonts w:ascii="Arial" w:hAnsi="Arial" w:cs="Arial"/>
          <w:color w:val="auto"/>
        </w:rPr>
      </w:pPr>
      <w:bookmarkStart w:id="72" w:name="_Ref531858982"/>
      <w:bookmarkStart w:id="73" w:name="_Toc6386403"/>
      <w:bookmarkStart w:id="74" w:name="_Toc130805799"/>
      <w:r w:rsidRPr="00515B7C">
        <w:rPr>
          <w:rFonts w:ascii="Arial" w:hAnsi="Arial" w:cs="Arial"/>
          <w:color w:val="auto"/>
        </w:rPr>
        <w:t>Informační vitríny a informační materiály ve vozidle</w:t>
      </w:r>
      <w:bookmarkEnd w:id="72"/>
      <w:bookmarkEnd w:id="73"/>
      <w:bookmarkEnd w:id="74"/>
    </w:p>
    <w:p w14:paraId="4DD9FD5E" w14:textId="58BB9059"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Každé vozidlo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52C831D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Výňatek ze sítě linek </w:t>
      </w:r>
      <w:r w:rsidR="008B0737">
        <w:rPr>
          <w:rFonts w:cs="Arial"/>
          <w:shd w:val="clear" w:color="auto" w:fill="FFFFFF"/>
        </w:rPr>
        <w:t xml:space="preserve">IDS </w:t>
      </w:r>
      <w:r w:rsidRPr="00456A0D">
        <w:rPr>
          <w:rFonts w:cs="Arial"/>
          <w:shd w:val="clear" w:color="auto" w:fill="FFFFFF"/>
        </w:rPr>
        <w:t>VDV</w:t>
      </w:r>
    </w:p>
    <w:p w14:paraId="1AE843A9" w14:textId="53F6FBC6"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Informace o tarifních nabídkách </w:t>
      </w:r>
      <w:r w:rsidR="008B0737">
        <w:rPr>
          <w:rFonts w:cs="Arial"/>
          <w:shd w:val="clear" w:color="auto" w:fill="FFFFFF"/>
        </w:rPr>
        <w:t xml:space="preserve">IDS </w:t>
      </w:r>
      <w:r w:rsidRPr="00456A0D">
        <w:rPr>
          <w:rFonts w:cs="Arial"/>
          <w:shd w:val="clear" w:color="auto" w:fill="FFFFFF"/>
        </w:rPr>
        <w:t>VDV</w:t>
      </w:r>
    </w:p>
    <w:p w14:paraId="5B786703" w14:textId="5E1835D8"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Další dohodnuté materiály propagující veřejnou dopravu, </w:t>
      </w:r>
      <w:r w:rsidR="008B0737">
        <w:rPr>
          <w:rFonts w:cs="Arial"/>
          <w:shd w:val="clear" w:color="auto" w:fill="FFFFFF"/>
        </w:rPr>
        <w:t xml:space="preserve">IDS </w:t>
      </w:r>
      <w:r w:rsidRPr="00456A0D">
        <w:rPr>
          <w:rFonts w:cs="Arial"/>
          <w:shd w:val="clear" w:color="auto" w:fill="FFFFFF"/>
        </w:rPr>
        <w:t>VDV, případně další akce Kraje Vysočina</w:t>
      </w:r>
    </w:p>
    <w:p w14:paraId="3514B5E8"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Dopravce zajistí, aby tato sada informací byla vždy aktuální.</w:t>
      </w:r>
    </w:p>
    <w:p w14:paraId="0E0881B2" w14:textId="3E77758F"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Dopravce je oprávněn zveřejňovat vlastní komerční sdělení pouze se souhlasem objednatele. </w:t>
      </w:r>
      <w:r w:rsidR="00FE2B43">
        <w:rPr>
          <w:rFonts w:ascii="Arial" w:hAnsi="Arial" w:cs="Arial"/>
        </w:rPr>
        <w:t>Toto se týká veškeré reklamy umisťované ve vozidle i vně vozidla, vyjma zadního čela vozidla, kde nesmí dojít k zakrytí elektronického panelu vnějšího zadního s číslem linky</w:t>
      </w:r>
      <w:r w:rsidR="00BB4DA5">
        <w:rPr>
          <w:rStyle w:val="Znakapoznpodarou"/>
          <w:rFonts w:ascii="Arial" w:hAnsi="Arial" w:cs="Arial"/>
        </w:rPr>
        <w:footnoteReference w:id="12"/>
      </w:r>
    </w:p>
    <w:p w14:paraId="77644DEC" w14:textId="663CECC1"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lastRenderedPageBreak/>
        <w:t xml:space="preserve">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w:t>
      </w:r>
      <w:r w:rsidR="00946ABE">
        <w:rPr>
          <w:rFonts w:ascii="Arial" w:hAnsi="Arial" w:cs="Arial"/>
        </w:rPr>
        <w:t xml:space="preserve">IDS </w:t>
      </w:r>
      <w:r w:rsidRPr="00456A0D">
        <w:rPr>
          <w:rFonts w:ascii="Arial" w:hAnsi="Arial" w:cs="Arial"/>
        </w:rPr>
        <w:t>VDV.</w:t>
      </w:r>
    </w:p>
    <w:p w14:paraId="768D7168" w14:textId="1DE26D80" w:rsidR="00267E3D" w:rsidRPr="00515B7C" w:rsidRDefault="00267E3D" w:rsidP="000F0CEA">
      <w:pPr>
        <w:pStyle w:val="Nadpis2"/>
        <w:rPr>
          <w:rFonts w:ascii="Arial" w:hAnsi="Arial" w:cs="Arial"/>
          <w:color w:val="auto"/>
        </w:rPr>
      </w:pPr>
      <w:bookmarkStart w:id="75" w:name="_Toc6386404"/>
      <w:bookmarkStart w:id="76" w:name="_Toc130805800"/>
      <w:r w:rsidRPr="00515B7C">
        <w:rPr>
          <w:rFonts w:ascii="Arial" w:hAnsi="Arial" w:cs="Arial"/>
          <w:color w:val="auto"/>
        </w:rPr>
        <w:t>Vnější vzhled vozidel</w:t>
      </w:r>
      <w:bookmarkEnd w:id="75"/>
      <w:bookmarkEnd w:id="76"/>
    </w:p>
    <w:p w14:paraId="2B449499" w14:textId="44E22256" w:rsidR="00267E3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0F0CEA">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1EEC1C5C" w:rsidR="00267E3D" w:rsidRPr="00456A0D" w:rsidRDefault="00267E3D"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Grafická úprava vzhledu vnějších ploch vozidel a jejich barevné provedení musí být provedeno v souladu s Grafickým manuálem </w:t>
      </w:r>
      <w:r w:rsidR="00280A06">
        <w:rPr>
          <w:rFonts w:ascii="Arial" w:eastAsia="Calibri" w:hAnsi="Arial" w:cs="Arial"/>
          <w:bCs/>
        </w:rPr>
        <w:t xml:space="preserve">Integrovaného dopravního systému </w:t>
      </w:r>
      <w:r w:rsidRPr="00456A0D">
        <w:rPr>
          <w:rFonts w:ascii="Arial" w:eastAsia="Calibri" w:hAnsi="Arial" w:cs="Arial"/>
          <w:bCs/>
        </w:rPr>
        <w:t>Veřejné dopravy Vysočiny</w:t>
      </w:r>
      <w:r w:rsidRPr="00456A0D">
        <w:rPr>
          <w:rStyle w:val="Znakapoznpodarou"/>
          <w:rFonts w:ascii="Arial" w:eastAsia="Calibri" w:hAnsi="Arial" w:cs="Arial"/>
          <w:bCs/>
        </w:rPr>
        <w:footnoteReference w:id="13"/>
      </w:r>
      <w:r w:rsidRPr="00456A0D">
        <w:rPr>
          <w:rFonts w:ascii="Arial" w:eastAsia="Calibri" w:hAnsi="Arial" w:cs="Arial"/>
          <w:bCs/>
        </w:rPr>
        <w:t>.</w:t>
      </w:r>
    </w:p>
    <w:p w14:paraId="191B9741" w14:textId="77777777" w:rsidR="00267E3D" w:rsidRPr="00456A0D" w:rsidRDefault="00267E3D" w:rsidP="000F0CEA">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1F903B28" w:rsidR="00267E3D" w:rsidRPr="00456A0D" w:rsidRDefault="00267E3D"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Základní prvky označení vnějších ploch vozidel a jejich barevné provedení musí být provedeno v souladu s Grafickým manuálem </w:t>
      </w:r>
      <w:r w:rsidR="00280A06">
        <w:rPr>
          <w:rFonts w:ascii="Arial" w:eastAsia="Calibri" w:hAnsi="Arial" w:cs="Arial"/>
          <w:bCs/>
        </w:rPr>
        <w:t xml:space="preserve">Integrovaného dopravního systému </w:t>
      </w:r>
      <w:r w:rsidRPr="00456A0D">
        <w:rPr>
          <w:rFonts w:ascii="Arial" w:eastAsia="Calibri" w:hAnsi="Arial" w:cs="Arial"/>
          <w:bCs/>
        </w:rPr>
        <w:t>Veřejné dopravy Vysočiny.</w:t>
      </w:r>
    </w:p>
    <w:p w14:paraId="07CB2161" w14:textId="77777777" w:rsidR="00267E3D" w:rsidRPr="00456A0D" w:rsidRDefault="00267E3D" w:rsidP="000F0CEA">
      <w:pPr>
        <w:spacing w:before="360" w:after="60" w:line="360" w:lineRule="auto"/>
        <w:jc w:val="both"/>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0F0CEA">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0F0CEA">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4"/>
      </w:r>
      <w:r w:rsidRPr="00456A0D">
        <w:rPr>
          <w:rFonts w:ascii="Arial" w:eastAsia="Calibri" w:hAnsi="Arial" w:cs="Arial"/>
          <w:lang w:eastAsia="cs-CZ"/>
        </w:rPr>
        <w:t xml:space="preserve"> a dalšími relevantními symboly – piktogramy.</w:t>
      </w:r>
    </w:p>
    <w:p w14:paraId="61DD10ED" w14:textId="156709B6" w:rsidR="00267E3D" w:rsidRPr="005C69F5" w:rsidRDefault="00267E3D" w:rsidP="000F0CEA">
      <w:pPr>
        <w:pStyle w:val="Nadpis2"/>
        <w:rPr>
          <w:rFonts w:ascii="Arial" w:hAnsi="Arial" w:cs="Arial"/>
          <w:color w:val="auto"/>
        </w:rPr>
      </w:pPr>
      <w:bookmarkStart w:id="77" w:name="_Toc6386405"/>
      <w:bookmarkStart w:id="78" w:name="_Toc130805801"/>
      <w:r w:rsidRPr="005C69F5">
        <w:rPr>
          <w:rFonts w:ascii="Arial" w:hAnsi="Arial" w:cs="Arial"/>
          <w:color w:val="auto"/>
        </w:rPr>
        <w:t>Informační piktogramy na vnější straně vozidla a uvnitř vozidla</w:t>
      </w:r>
      <w:bookmarkEnd w:id="77"/>
      <w:bookmarkEnd w:id="78"/>
    </w:p>
    <w:p w14:paraId="78DF3B1F" w14:textId="3AE9262E" w:rsidR="00267E3D" w:rsidRPr="005C69F5" w:rsidRDefault="00267E3D" w:rsidP="000F0CEA">
      <w:pPr>
        <w:pStyle w:val="Nadpis3"/>
        <w:rPr>
          <w:rFonts w:ascii="Arial" w:hAnsi="Arial" w:cs="Arial"/>
          <w:color w:val="auto"/>
        </w:rPr>
      </w:pPr>
      <w:bookmarkStart w:id="79" w:name="_Toc6386406"/>
      <w:bookmarkStart w:id="80" w:name="_Toc130805802"/>
      <w:r w:rsidRPr="005C69F5">
        <w:rPr>
          <w:rFonts w:ascii="Arial" w:hAnsi="Arial" w:cs="Arial"/>
          <w:color w:val="auto"/>
        </w:rPr>
        <w:t>Informační piktogramy na vnější straně vozidla</w:t>
      </w:r>
      <w:bookmarkEnd w:id="79"/>
      <w:bookmarkEnd w:id="80"/>
    </w:p>
    <w:p w14:paraId="26EC0B1A" w14:textId="77777777"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5"/>
      </w:r>
      <w:r w:rsidRPr="00456A0D">
        <w:rPr>
          <w:rFonts w:ascii="Arial" w:eastAsia="Calibri" w:hAnsi="Arial" w:cs="Arial"/>
        </w:rPr>
        <w:t xml:space="preserve"> </w:t>
      </w:r>
    </w:p>
    <w:p w14:paraId="1FBC5C35" w14:textId="0E0FCA30" w:rsidR="00267E3D" w:rsidRPr="005C69F5" w:rsidRDefault="00267E3D" w:rsidP="000F0CEA">
      <w:pPr>
        <w:pStyle w:val="Nadpis3"/>
        <w:rPr>
          <w:rFonts w:ascii="Arial" w:hAnsi="Arial" w:cs="Arial"/>
          <w:color w:val="auto"/>
        </w:rPr>
      </w:pPr>
      <w:bookmarkStart w:id="81" w:name="_Toc6386407"/>
      <w:bookmarkStart w:id="82" w:name="_Toc130805803"/>
      <w:r w:rsidRPr="005C69F5">
        <w:rPr>
          <w:rFonts w:ascii="Arial" w:hAnsi="Arial" w:cs="Arial"/>
          <w:color w:val="auto"/>
        </w:rPr>
        <w:lastRenderedPageBreak/>
        <w:t>Informační piktogramy uvnitř vozidla</w:t>
      </w:r>
      <w:bookmarkEnd w:id="81"/>
      <w:bookmarkEnd w:id="82"/>
    </w:p>
    <w:p w14:paraId="182A2E7B" w14:textId="77777777"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0F0CEA">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0F0CEA">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15860D8E" w:rsidR="00267E3D" w:rsidRPr="005C69F5" w:rsidRDefault="00267E3D" w:rsidP="000F0CEA">
      <w:pPr>
        <w:pStyle w:val="Nadpis3"/>
        <w:rPr>
          <w:rFonts w:ascii="Arial" w:hAnsi="Arial" w:cs="Arial"/>
          <w:color w:val="auto"/>
        </w:rPr>
      </w:pPr>
      <w:bookmarkStart w:id="83" w:name="_Toc6386408"/>
      <w:bookmarkStart w:id="84" w:name="_Toc130805804"/>
      <w:r w:rsidRPr="005C69F5">
        <w:rPr>
          <w:rFonts w:ascii="Arial" w:hAnsi="Arial" w:cs="Arial"/>
          <w:color w:val="auto"/>
        </w:rPr>
        <w:t>Příklady grafické podoby piktogramů</w:t>
      </w:r>
      <w:bookmarkEnd w:id="83"/>
      <w:bookmarkEnd w:id="84"/>
    </w:p>
    <w:p w14:paraId="1B29B2B2" w14:textId="6281445D" w:rsidR="005C69F5"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0F0CEA">
      <w:pPr>
        <w:jc w:val="both"/>
        <w:rPr>
          <w:rFonts w:ascii="Arial" w:eastAsia="Calibri" w:hAnsi="Arial" w:cs="Arial"/>
          <w:i/>
        </w:rPr>
      </w:pPr>
      <w:r w:rsidRPr="00456A0D">
        <w:rPr>
          <w:rFonts w:ascii="Arial" w:eastAsia="Calibri" w:hAnsi="Arial" w:cs="Arial"/>
          <w:i/>
        </w:rPr>
        <w:t>Doporučené zobrazení označení místa pro kočárek</w:t>
      </w:r>
    </w:p>
    <w:p w14:paraId="6D10EC40" w14:textId="22A62880" w:rsidR="00267E3D" w:rsidRPr="00456A0D" w:rsidRDefault="007656E4"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44CF3B84" wp14:editId="3CBEECBA">
            <wp:extent cx="1235075" cy="1149350"/>
            <wp:effectExtent l="0" t="0" r="3175" b="0"/>
            <wp:docPr id="1" name="Obrázek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35075" cy="1149350"/>
                    </a:xfrm>
                    <a:prstGeom prst="rect">
                      <a:avLst/>
                    </a:prstGeom>
                    <a:noFill/>
                    <a:ln>
                      <a:noFill/>
                    </a:ln>
                  </pic:spPr>
                </pic:pic>
              </a:graphicData>
            </a:graphic>
          </wp:inline>
        </w:drawing>
      </w:r>
    </w:p>
    <w:p w14:paraId="3D4439C1" w14:textId="77777777" w:rsidR="00267E3D" w:rsidRPr="00456A0D" w:rsidRDefault="00267E3D" w:rsidP="000F0CEA">
      <w:pPr>
        <w:spacing w:after="0" w:line="288" w:lineRule="auto"/>
        <w:jc w:val="both"/>
        <w:rPr>
          <w:rFonts w:ascii="Arial" w:eastAsia="Calibri" w:hAnsi="Arial" w:cs="Arial"/>
          <w:lang w:eastAsia="cs-CZ"/>
        </w:rPr>
      </w:pPr>
    </w:p>
    <w:p w14:paraId="7D68672B" w14:textId="77777777" w:rsidR="00267E3D" w:rsidRPr="00456A0D" w:rsidRDefault="00267E3D"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3ABA1A77" w:rsidR="00267E3D" w:rsidRPr="00456A0D" w:rsidRDefault="007656E4"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519AB286" wp14:editId="7710DA3F">
            <wp:extent cx="1075690" cy="1060450"/>
            <wp:effectExtent l="0" t="0" r="0" b="6350"/>
            <wp:docPr id="6" name="Obrázek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5690" cy="1060450"/>
                    </a:xfrm>
                    <a:prstGeom prst="rect">
                      <a:avLst/>
                    </a:prstGeom>
                    <a:noFill/>
                    <a:ln>
                      <a:noFill/>
                    </a:ln>
                  </pic:spPr>
                </pic:pic>
              </a:graphicData>
            </a:graphic>
          </wp:inline>
        </w:drawing>
      </w:r>
    </w:p>
    <w:p w14:paraId="37120778" w14:textId="77777777" w:rsidR="00267E3D" w:rsidRPr="00456A0D" w:rsidRDefault="00267E3D" w:rsidP="000F0CEA">
      <w:pPr>
        <w:spacing w:after="0" w:line="288" w:lineRule="auto"/>
        <w:jc w:val="both"/>
        <w:rPr>
          <w:rFonts w:ascii="Arial" w:eastAsia="Calibri" w:hAnsi="Arial" w:cs="Arial"/>
          <w:lang w:eastAsia="cs-CZ"/>
        </w:rPr>
      </w:pPr>
    </w:p>
    <w:p w14:paraId="49B54C94" w14:textId="4E7B04DE" w:rsidR="00267E3D" w:rsidRPr="00456A0D" w:rsidRDefault="00267E3D" w:rsidP="000F0CEA">
      <w:pPr>
        <w:spacing w:after="0" w:line="288" w:lineRule="auto"/>
        <w:ind w:left="426"/>
        <w:jc w:val="both"/>
        <w:rPr>
          <w:rFonts w:ascii="Arial" w:eastAsia="Calibri" w:hAnsi="Arial" w:cs="Arial"/>
          <w:lang w:eastAsia="cs-CZ"/>
        </w:rPr>
      </w:pPr>
      <w:r w:rsidRPr="00456A0D">
        <w:rPr>
          <w:rFonts w:ascii="Arial" w:eastAsia="Calibri" w:hAnsi="Arial" w:cs="Arial"/>
          <w:i/>
        </w:rPr>
        <w:t xml:space="preserve">Doporučené zobrazení označení sedadel vyhrazených pro </w:t>
      </w:r>
      <w:r w:rsidR="00A34DDE">
        <w:rPr>
          <w:rFonts w:ascii="Arial" w:eastAsia="Calibri" w:hAnsi="Arial" w:cs="Arial"/>
          <w:i/>
        </w:rPr>
        <w:t>cestující s omezenou schopností pohybu a orientace, jiné než uživatele invalidních vozíků</w:t>
      </w:r>
    </w:p>
    <w:p w14:paraId="4B479644" w14:textId="254726EF" w:rsidR="00267E3D" w:rsidRPr="00456A0D" w:rsidRDefault="00203A39"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229BDE1F" wp14:editId="667F76CD">
            <wp:extent cx="1186180" cy="1143000"/>
            <wp:effectExtent l="0" t="0" r="0" b="0"/>
            <wp:docPr id="13" name="Obrázek 1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86180" cy="1143000"/>
                    </a:xfrm>
                    <a:prstGeom prst="rect">
                      <a:avLst/>
                    </a:prstGeom>
                    <a:noFill/>
                    <a:ln>
                      <a:noFill/>
                    </a:ln>
                  </pic:spPr>
                </pic:pic>
              </a:graphicData>
            </a:graphic>
          </wp:inline>
        </w:drawing>
      </w:r>
    </w:p>
    <w:p w14:paraId="145C9A01" w14:textId="77777777" w:rsidR="00267E3D" w:rsidRPr="00456A0D" w:rsidRDefault="00267E3D" w:rsidP="000F0CEA">
      <w:pPr>
        <w:jc w:val="both"/>
        <w:rPr>
          <w:rFonts w:ascii="Arial" w:hAnsi="Arial" w:cs="Arial"/>
        </w:rPr>
      </w:pPr>
    </w:p>
    <w:p w14:paraId="3F8CD009" w14:textId="6A8801E0"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lastRenderedPageBreak/>
        <w:t xml:space="preserve">Všechny používané piktogramy musí být vyobrazeny v souladu s platnými normami </w:t>
      </w:r>
      <w:r w:rsidRPr="00456A0D">
        <w:rPr>
          <w:rFonts w:ascii="Arial" w:eastAsia="Calibri" w:hAnsi="Arial" w:cs="Arial"/>
          <w:lang w:eastAsia="cs-CZ"/>
        </w:rPr>
        <w:br/>
        <w:t>a standardy, zejména s</w:t>
      </w:r>
      <w:r w:rsidR="00A34DDE">
        <w:rPr>
          <w:rFonts w:ascii="Arial" w:eastAsia="Calibri" w:hAnsi="Arial" w:cs="Arial"/>
          <w:lang w:eastAsia="cs-CZ"/>
        </w:rPr>
        <w:t>e Zákonem 56/2001, Směrnicí 2007/46 a P</w:t>
      </w:r>
      <w:r w:rsidR="00110B8A">
        <w:rPr>
          <w:rFonts w:ascii="Arial" w:eastAsia="Calibri" w:hAnsi="Arial" w:cs="Arial"/>
          <w:lang w:eastAsia="cs-CZ"/>
        </w:rPr>
        <w:t xml:space="preserve">ředpisem 107 </w:t>
      </w:r>
      <w:r w:rsidR="000742AF">
        <w:rPr>
          <w:rFonts w:ascii="Arial" w:eastAsia="Calibri" w:hAnsi="Arial" w:cs="Arial"/>
          <w:sz w:val="24"/>
          <w:lang w:eastAsia="cs-CZ"/>
        </w:rPr>
        <w:t>[2018/237].</w:t>
      </w:r>
      <w:r w:rsidRPr="00456A0D">
        <w:rPr>
          <w:rFonts w:ascii="Arial" w:eastAsia="Calibri" w:hAnsi="Arial" w:cs="Arial"/>
          <w:lang w:eastAsia="cs-CZ"/>
        </w:rPr>
        <w:t>  Nejmenší povolený rozměr vyobrazení je 100 x 100 mm.</w:t>
      </w:r>
    </w:p>
    <w:p w14:paraId="2678210C" w14:textId="378E85FA" w:rsidR="004B6D3A" w:rsidRPr="00724AE9" w:rsidRDefault="004B6D3A" w:rsidP="000F0CEA">
      <w:pPr>
        <w:pStyle w:val="Nadpis2"/>
        <w:rPr>
          <w:rFonts w:ascii="Arial" w:hAnsi="Arial" w:cs="Arial"/>
          <w:color w:val="auto"/>
        </w:rPr>
      </w:pPr>
      <w:bookmarkStart w:id="85" w:name="_Toc6386409"/>
      <w:bookmarkStart w:id="86" w:name="_Toc130805805"/>
      <w:r w:rsidRPr="00724AE9">
        <w:rPr>
          <w:rFonts w:ascii="Arial" w:hAnsi="Arial" w:cs="Arial"/>
          <w:color w:val="auto"/>
        </w:rPr>
        <w:t>Přeprava osob se sníženou schopností pohybu a orientace, dětských kočárků a invalidních vozíků</w:t>
      </w:r>
      <w:bookmarkEnd w:id="85"/>
      <w:bookmarkEnd w:id="86"/>
    </w:p>
    <w:p w14:paraId="6998993C" w14:textId="77777777"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0BD4817D"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Všechna vozidla musí umožnit </w:t>
      </w:r>
      <w:proofErr w:type="gramStart"/>
      <w:r w:rsidRPr="00456A0D">
        <w:rPr>
          <w:rFonts w:ascii="Arial" w:hAnsi="Arial" w:cs="Arial"/>
        </w:rPr>
        <w:t>přepravu  kočárků</w:t>
      </w:r>
      <w:proofErr w:type="gramEnd"/>
      <w:r w:rsidRPr="00456A0D">
        <w:rPr>
          <w:rFonts w:ascii="Arial" w:hAnsi="Arial" w:cs="Arial"/>
        </w:rPr>
        <w:t xml:space="preserve"> nebo invalidních vozíků</w:t>
      </w:r>
      <w:r w:rsidR="00B13453">
        <w:rPr>
          <w:rFonts w:ascii="Arial" w:hAnsi="Arial" w:cs="Arial"/>
        </w:rPr>
        <w:t>, dle specifikace kategorie vozidla</w:t>
      </w:r>
      <w:r w:rsidR="00B13453" w:rsidRPr="00456A0D">
        <w:rPr>
          <w:rFonts w:ascii="Arial" w:hAnsi="Arial" w:cs="Arial"/>
        </w:rPr>
        <w:t>.</w:t>
      </w:r>
      <w:r w:rsidRPr="00456A0D">
        <w:rPr>
          <w:rFonts w:ascii="Arial" w:hAnsi="Arial" w:cs="Arial"/>
        </w:rPr>
        <w:t xml:space="preserve"> Ve všech vozidlech musí být vyznačena alespoň dvě místa pro osoby s omezenou či zhoršenou schopností pohybu a orientace.</w:t>
      </w:r>
    </w:p>
    <w:p w14:paraId="41E5EC4C" w14:textId="18E8752D" w:rsidR="004B6D3A" w:rsidRPr="00724AE9" w:rsidRDefault="004B6D3A" w:rsidP="000F0CEA">
      <w:pPr>
        <w:pStyle w:val="Nadpis2"/>
        <w:rPr>
          <w:rFonts w:ascii="Arial" w:hAnsi="Arial" w:cs="Arial"/>
          <w:color w:val="auto"/>
        </w:rPr>
      </w:pPr>
      <w:bookmarkStart w:id="87" w:name="_Toc6386410"/>
      <w:bookmarkStart w:id="88" w:name="_Toc130805806"/>
      <w:r w:rsidRPr="00724AE9">
        <w:rPr>
          <w:rFonts w:ascii="Arial" w:hAnsi="Arial" w:cs="Arial"/>
          <w:color w:val="auto"/>
        </w:rPr>
        <w:t>Klimatická a světelná pohoda ve vozidlech</w:t>
      </w:r>
      <w:bookmarkEnd w:id="87"/>
      <w:bookmarkEnd w:id="88"/>
    </w:p>
    <w:p w14:paraId="2CA6ED89" w14:textId="694D94C1" w:rsidR="004B6D3A" w:rsidRPr="00724AE9" w:rsidRDefault="004B6D3A" w:rsidP="000F0CEA">
      <w:pPr>
        <w:pStyle w:val="Nadpis3"/>
        <w:rPr>
          <w:rFonts w:ascii="Arial" w:hAnsi="Arial" w:cs="Arial"/>
          <w:color w:val="auto"/>
        </w:rPr>
      </w:pPr>
      <w:bookmarkStart w:id="89" w:name="_Toc6386411"/>
      <w:bookmarkStart w:id="90" w:name="_Toc130805807"/>
      <w:r w:rsidRPr="00724AE9">
        <w:rPr>
          <w:rFonts w:ascii="Arial" w:hAnsi="Arial" w:cs="Arial"/>
          <w:color w:val="auto"/>
        </w:rPr>
        <w:t>Klimatická pohoda ve vozidlech</w:t>
      </w:r>
      <w:bookmarkEnd w:id="89"/>
      <w:bookmarkEnd w:id="90"/>
    </w:p>
    <w:p w14:paraId="1AF37704" w14:textId="717FC5D8"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Všechna vozidla v systému </w:t>
      </w:r>
      <w:r w:rsidR="00144030">
        <w:rPr>
          <w:rFonts w:ascii="Arial" w:hAnsi="Arial" w:cs="Arial"/>
        </w:rPr>
        <w:t xml:space="preserve">IDS </w:t>
      </w:r>
      <w:r w:rsidRPr="00456A0D">
        <w:rPr>
          <w:rFonts w:ascii="Arial" w:hAnsi="Arial" w:cs="Arial"/>
        </w:rPr>
        <w:t>VDV musí být vybavena funkčním zařízením pro měření teploty ve vozidle.</w:t>
      </w:r>
    </w:p>
    <w:p w14:paraId="4178ABF6" w14:textId="5DD56C7D" w:rsidR="00271C65" w:rsidRPr="003C7614" w:rsidRDefault="004B6D3A" w:rsidP="00114E51">
      <w:pPr>
        <w:spacing w:line="360" w:lineRule="auto"/>
        <w:ind w:firstLine="284"/>
        <w:jc w:val="both"/>
        <w:rPr>
          <w:rFonts w:ascii="Arial" w:hAnsi="Arial" w:cs="Arial"/>
        </w:rPr>
      </w:pPr>
      <w:r w:rsidRPr="00456A0D">
        <w:rPr>
          <w:rFonts w:ascii="Arial" w:hAnsi="Arial" w:cs="Arial"/>
        </w:rPr>
        <w:t>Dopravce je povinen zajistit, aby veškerá nová vozidla byla vybavena funkční</w:t>
      </w:r>
      <w:r w:rsidR="00144030">
        <w:rPr>
          <w:rFonts w:ascii="Arial" w:hAnsi="Arial" w:cs="Arial"/>
        </w:rPr>
        <w:t xml:space="preserve"> plnohodnotnou</w:t>
      </w:r>
      <w:r w:rsidR="002F1851">
        <w:rPr>
          <w:rFonts w:ascii="Arial" w:hAnsi="Arial" w:cs="Arial"/>
        </w:rPr>
        <w:t xml:space="preserve"> automatickou kompresorovou</w:t>
      </w:r>
      <w:r w:rsidRPr="00456A0D">
        <w:rPr>
          <w:rFonts w:ascii="Arial" w:hAnsi="Arial" w:cs="Arial"/>
        </w:rPr>
        <w:t xml:space="preserve"> klimatizací</w:t>
      </w:r>
      <w:r w:rsidR="00F9066B" w:rsidRPr="00456A0D">
        <w:rPr>
          <w:rFonts w:ascii="Arial" w:hAnsi="Arial" w:cs="Arial"/>
        </w:rPr>
        <w:t xml:space="preserve"> </w:t>
      </w:r>
      <w:r w:rsidR="00901FB5">
        <w:rPr>
          <w:rFonts w:ascii="Arial" w:hAnsi="Arial" w:cs="Arial"/>
        </w:rPr>
        <w:t xml:space="preserve">vnitřních prostor </w:t>
      </w:r>
      <w:r w:rsidR="00114E51">
        <w:rPr>
          <w:rFonts w:ascii="Arial" w:hAnsi="Arial" w:cs="Arial"/>
        </w:rPr>
        <w:t>vozidla – celého</w:t>
      </w:r>
      <w:r w:rsidR="00901FB5">
        <w:rPr>
          <w:rFonts w:ascii="Arial" w:hAnsi="Arial" w:cs="Arial"/>
        </w:rPr>
        <w:t xml:space="preserve">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xml:space="preserve">. Pokud vnitřní teplota ve vozidle přesáhne hodnotu </w:t>
      </w:r>
      <w:r w:rsidR="00114E51" w:rsidRPr="00456A0D">
        <w:rPr>
          <w:rFonts w:ascii="Arial" w:hAnsi="Arial" w:cs="Arial"/>
        </w:rPr>
        <w:t>25 °C</w:t>
      </w:r>
      <w:r w:rsidRPr="00456A0D">
        <w:rPr>
          <w:rFonts w:ascii="Arial" w:hAnsi="Arial" w:cs="Arial"/>
        </w:rPr>
        <w:t>, musí dojít u vozidel vybavených klimatizací k jejímu spuštění. Při použití klimatizace nesmí teplota v interiéru vozidla poklesnout pod 22</w:t>
      </w:r>
      <w:r w:rsidR="00114E51">
        <w:rPr>
          <w:rFonts w:ascii="Arial" w:hAnsi="Arial" w:cs="Arial"/>
        </w:rPr>
        <w:t xml:space="preserve"> </w:t>
      </w:r>
      <w:r w:rsidRPr="00456A0D">
        <w:rPr>
          <w:rFonts w:ascii="Arial" w:hAnsi="Arial" w:cs="Arial"/>
        </w:rPr>
        <w:t>°C.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w:t>
      </w:r>
      <w:r w:rsidR="00114E51" w:rsidRPr="00456A0D">
        <w:rPr>
          <w:rFonts w:ascii="Arial" w:hAnsi="Arial" w:cs="Arial"/>
        </w:rPr>
        <w:t>10 °C</w:t>
      </w:r>
      <w:r w:rsidRPr="00456A0D">
        <w:rPr>
          <w:rFonts w:ascii="Arial" w:hAnsi="Arial" w:cs="Arial"/>
        </w:rPr>
        <w:t>, nebo pokud bude teplota ve vozidle nižší než 15</w:t>
      </w:r>
      <w:r w:rsidR="00114E51">
        <w:rPr>
          <w:rFonts w:ascii="Arial" w:hAnsi="Arial" w:cs="Arial"/>
        </w:rPr>
        <w:t xml:space="preserve"> </w:t>
      </w:r>
      <w:r w:rsidRPr="00456A0D">
        <w:rPr>
          <w:rFonts w:ascii="Arial" w:hAnsi="Arial" w:cs="Arial"/>
        </w:rPr>
        <w:t xml:space="preserve">°C. </w:t>
      </w:r>
      <w:r w:rsidR="002F1851">
        <w:rPr>
          <w:rFonts w:ascii="Arial" w:hAnsi="Arial" w:cs="Arial"/>
        </w:rPr>
        <w:t>Dopravce je povinen zajistit</w:t>
      </w:r>
      <w:r w:rsidR="00EF16BE">
        <w:rPr>
          <w:rFonts w:ascii="Arial" w:hAnsi="Arial" w:cs="Arial"/>
        </w:rPr>
        <w:t xml:space="preserve">, že vozidlo vyjíždějící na spoj bude při odjezdu z výchozí zastávky vytopeno na teplotu alespoň 5 °C. Dopravce </w:t>
      </w:r>
      <w:r w:rsidR="00271C65">
        <w:rPr>
          <w:rFonts w:ascii="Arial" w:hAnsi="Arial" w:cs="Arial"/>
        </w:rPr>
        <w:t xml:space="preserve">je povinen udržovat topení vozidla v řádném a funkčním stavu. </w:t>
      </w:r>
      <w:r w:rsidR="00271C65" w:rsidRPr="003C7614">
        <w:rPr>
          <w:rFonts w:ascii="Arial" w:hAnsi="Arial" w:cs="Arial"/>
        </w:rPr>
        <w:t xml:space="preserve">Vozidlo bez funkčního topení nesplňuje podmínky pro nasazení na spoje </w:t>
      </w:r>
      <w:r w:rsidR="00271C65" w:rsidRPr="00271C65">
        <w:rPr>
          <w:rFonts w:ascii="Arial" w:hAnsi="Arial" w:cs="Arial"/>
        </w:rPr>
        <w:t>I</w:t>
      </w:r>
      <w:r w:rsidR="00271C65">
        <w:rPr>
          <w:rFonts w:ascii="Arial" w:hAnsi="Arial" w:cs="Arial"/>
        </w:rPr>
        <w:t>DS VDV</w:t>
      </w:r>
      <w:r w:rsidR="00271C65" w:rsidRPr="003C7614">
        <w:rPr>
          <w:rFonts w:ascii="Arial" w:hAnsi="Arial" w:cs="Arial"/>
        </w:rPr>
        <w:t xml:space="preserve"> a musí být neprodleně vyřazeno z provozu s cestujícími.</w:t>
      </w:r>
    </w:p>
    <w:p w14:paraId="19B5229C" w14:textId="769BB814"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w:t>
      </w:r>
      <w:r w:rsidRPr="00456A0D">
        <w:rPr>
          <w:rFonts w:ascii="Arial" w:hAnsi="Arial" w:cs="Arial"/>
        </w:rPr>
        <w:lastRenderedPageBreak/>
        <w:t>(řidič vozidla). O provedeném měření bude sepsán záznam. V záznamu budou zohledněny případné odchylky měřidla.</w:t>
      </w:r>
    </w:p>
    <w:p w14:paraId="031A6C85" w14:textId="037B4658" w:rsidR="000977CD" w:rsidRPr="0022277F" w:rsidRDefault="000977CD" w:rsidP="000F0CEA">
      <w:pPr>
        <w:pStyle w:val="Nadpis3"/>
        <w:rPr>
          <w:rFonts w:ascii="Arial" w:hAnsi="Arial" w:cs="Arial"/>
          <w:color w:val="auto"/>
        </w:rPr>
      </w:pPr>
      <w:bookmarkStart w:id="91" w:name="_Toc6386412"/>
      <w:bookmarkStart w:id="92" w:name="_Toc130805808"/>
      <w:r w:rsidRPr="0022277F">
        <w:rPr>
          <w:rFonts w:ascii="Arial" w:hAnsi="Arial" w:cs="Arial"/>
          <w:color w:val="auto"/>
        </w:rPr>
        <w:t>Světelná pohoda ve vozidlech</w:t>
      </w:r>
      <w:bookmarkEnd w:id="91"/>
      <w:bookmarkEnd w:id="92"/>
    </w:p>
    <w:p w14:paraId="27C1EAC2" w14:textId="2080B2DD"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r w:rsidR="00833AC9">
        <w:rPr>
          <w:rFonts w:ascii="Arial" w:hAnsi="Arial" w:cs="Arial"/>
        </w:rPr>
        <w:t xml:space="preserve"> V místech bez veřejného osvětlení lze na nezbytnou dobu vypnout hlavní osvětlení prostoru pro cestující a použít nouzové osvětlení. Při stání v zastávce musí být opět zapnuto hlavní osvětlení</w:t>
      </w:r>
    </w:p>
    <w:p w14:paraId="5557D00C" w14:textId="164CEAA8" w:rsidR="000977CD" w:rsidRPr="00456A0D" w:rsidRDefault="000977CD" w:rsidP="000F0CEA">
      <w:pPr>
        <w:spacing w:line="360" w:lineRule="auto"/>
        <w:ind w:firstLine="284"/>
        <w:jc w:val="both"/>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6"/>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91EACAF" w14:textId="59DCA39C" w:rsidR="000977CD" w:rsidRPr="00B717F0" w:rsidRDefault="000977CD" w:rsidP="000F0CEA">
      <w:pPr>
        <w:pStyle w:val="Nadpis2"/>
        <w:rPr>
          <w:rFonts w:ascii="Arial" w:hAnsi="Arial" w:cs="Arial"/>
          <w:color w:val="auto"/>
        </w:rPr>
      </w:pPr>
      <w:bookmarkStart w:id="93" w:name="_Toc6386413"/>
      <w:bookmarkStart w:id="94" w:name="_Toc130805809"/>
      <w:r w:rsidRPr="00B717F0">
        <w:rPr>
          <w:rFonts w:ascii="Arial" w:hAnsi="Arial" w:cs="Arial"/>
          <w:color w:val="auto"/>
        </w:rPr>
        <w:t>Čistota vozidel</w:t>
      </w:r>
      <w:bookmarkEnd w:id="93"/>
      <w:bookmarkEnd w:id="94"/>
    </w:p>
    <w:p w14:paraId="28D3A1FF" w14:textId="730B87CF"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 xml:space="preserve">Dopravce je povinen zajistit, aby interiér a exteriér vozidel provozovaných v rámci </w:t>
      </w:r>
      <w:r w:rsidR="00946ABE">
        <w:rPr>
          <w:rFonts w:ascii="Arial" w:hAnsi="Arial" w:cs="Arial"/>
        </w:rPr>
        <w:t xml:space="preserve">IDS </w:t>
      </w:r>
      <w:r w:rsidRPr="00456A0D">
        <w:rPr>
          <w:rFonts w:ascii="Arial" w:hAnsi="Arial" w:cs="Arial"/>
        </w:rPr>
        <w:t>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6118A115" w:rsidR="000977CD" w:rsidRPr="00B717F0" w:rsidRDefault="000977CD" w:rsidP="000F0CEA">
      <w:pPr>
        <w:pStyle w:val="Nadpis2"/>
        <w:rPr>
          <w:rFonts w:ascii="Arial" w:hAnsi="Arial" w:cs="Arial"/>
          <w:color w:val="auto"/>
        </w:rPr>
      </w:pPr>
      <w:bookmarkStart w:id="95" w:name="_Toc6386414"/>
      <w:bookmarkStart w:id="96" w:name="_Ref61246711"/>
      <w:bookmarkStart w:id="97" w:name="_Toc130805810"/>
      <w:r w:rsidRPr="00B717F0">
        <w:rPr>
          <w:rFonts w:ascii="Arial" w:hAnsi="Arial" w:cs="Arial"/>
          <w:color w:val="auto"/>
        </w:rPr>
        <w:t>Technický stav a průměrné stáří vozidel</w:t>
      </w:r>
      <w:bookmarkEnd w:id="95"/>
      <w:bookmarkEnd w:id="96"/>
      <w:bookmarkEnd w:id="97"/>
    </w:p>
    <w:p w14:paraId="7B20DDDA" w14:textId="4503AB4F"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 xml:space="preserve">Veškerá vozidla v systému </w:t>
      </w:r>
      <w:r w:rsidR="00DB78B6">
        <w:rPr>
          <w:rFonts w:ascii="Arial" w:hAnsi="Arial" w:cs="Arial"/>
        </w:rPr>
        <w:t xml:space="preserve">IDS </w:t>
      </w:r>
      <w:r w:rsidRPr="00456A0D">
        <w:rPr>
          <w:rFonts w:ascii="Arial" w:hAnsi="Arial" w:cs="Arial"/>
        </w:rPr>
        <w:t>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8087199" w:rsidR="000977CD" w:rsidRDefault="000977CD" w:rsidP="000F0CEA">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w:t>
      </w:r>
      <w:r w:rsidR="00114E51">
        <w:rPr>
          <w:rFonts w:ascii="Arial" w:hAnsi="Arial" w:cs="Arial"/>
        </w:rPr>
        <w:t>, pakliže se dopravce dle přílohy č. 4 smlouvy nezavázal k dodržování maximálního průměrného stáří vozového parku 84 měsíců.</w:t>
      </w:r>
      <w:r w:rsidRPr="00456A0D">
        <w:rPr>
          <w:rFonts w:ascii="Arial" w:hAnsi="Arial" w:cs="Arial"/>
        </w:rPr>
        <w:t xml:space="preserve">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7"/>
      </w:r>
      <w:r w:rsidRPr="00456A0D">
        <w:rPr>
          <w:rFonts w:ascii="Arial" w:hAnsi="Arial" w:cs="Arial"/>
        </w:rPr>
        <w:t>.</w:t>
      </w:r>
    </w:p>
    <w:p w14:paraId="7CB58DF2" w14:textId="4B9630F5" w:rsidR="005146A8" w:rsidRPr="00456A0D" w:rsidRDefault="005146A8" w:rsidP="000F0CEA">
      <w:pPr>
        <w:spacing w:before="240" w:line="360" w:lineRule="auto"/>
        <w:jc w:val="both"/>
        <w:rPr>
          <w:rFonts w:ascii="Arial" w:hAnsi="Arial" w:cs="Arial"/>
        </w:rPr>
      </w:pPr>
      <w:r w:rsidRPr="005146A8">
        <w:rPr>
          <w:rFonts w:ascii="Arial" w:hAnsi="Arial" w:cs="Arial"/>
        </w:rPr>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w:t>
      </w:r>
      <w:r w:rsidR="00176969">
        <w:rPr>
          <w:rFonts w:ascii="Arial" w:hAnsi="Arial" w:cs="Arial"/>
        </w:rPr>
        <w:lastRenderedPageBreak/>
        <w:t xml:space="preserve">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w:t>
      </w:r>
      <w:proofErr w:type="spellStart"/>
      <w:r w:rsidRPr="005146A8">
        <w:rPr>
          <w:rFonts w:ascii="Arial" w:hAnsi="Arial" w:cs="Arial"/>
        </w:rPr>
        <w:t>ust</w:t>
      </w:r>
      <w:proofErr w:type="spellEnd"/>
      <w:r w:rsidRPr="005146A8">
        <w:rPr>
          <w:rFonts w:ascii="Arial" w:hAnsi="Arial" w:cs="Arial"/>
        </w:rPr>
        <w: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w:t>
      </w:r>
      <w:r w:rsidR="00114E51">
        <w:rPr>
          <w:rFonts w:ascii="Arial" w:hAnsi="Arial" w:cs="Arial"/>
        </w:rPr>
        <w:t> </w:t>
      </w:r>
      <w:r w:rsidRPr="005146A8">
        <w:rPr>
          <w:rFonts w:ascii="Arial" w:hAnsi="Arial" w:cs="Arial"/>
        </w:rPr>
        <w:t>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6638664F" w:rsidR="000977CD" w:rsidRPr="00456A0D" w:rsidRDefault="000977CD" w:rsidP="000F0CEA">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 xml:space="preserve">x. 12 měsíců i vozidlem starším, jehož stáří během provozu v </w:t>
      </w:r>
      <w:r w:rsidR="0073380B">
        <w:rPr>
          <w:rFonts w:ascii="Arial" w:hAnsi="Arial" w:cs="Arial"/>
        </w:rPr>
        <w:t xml:space="preserve">IDS </w:t>
      </w:r>
      <w:r w:rsidR="00252B18" w:rsidRPr="00F22348">
        <w:rPr>
          <w:rFonts w:ascii="Arial" w:hAnsi="Arial" w:cs="Arial"/>
        </w:rPr>
        <w:t>VDV však nepřesáhne 15 let</w:t>
      </w:r>
      <w:r w:rsidR="00B056E7">
        <w:rPr>
          <w:rFonts w:ascii="Arial" w:hAnsi="Arial" w:cs="Arial"/>
        </w:rPr>
        <w:t>.</w:t>
      </w:r>
    </w:p>
    <w:p w14:paraId="76F225B7" w14:textId="0F7D4620" w:rsidR="00252B18" w:rsidRPr="00B717F0" w:rsidRDefault="00252B18" w:rsidP="000F0CEA">
      <w:pPr>
        <w:pStyle w:val="Nadpis2"/>
        <w:rPr>
          <w:rFonts w:ascii="Arial" w:hAnsi="Arial" w:cs="Arial"/>
          <w:color w:val="auto"/>
        </w:rPr>
      </w:pPr>
      <w:bookmarkStart w:id="98" w:name="_Toc6386415"/>
      <w:bookmarkStart w:id="99" w:name="_Toc130805811"/>
      <w:r w:rsidRPr="00B717F0">
        <w:rPr>
          <w:rFonts w:ascii="Arial" w:hAnsi="Arial" w:cs="Arial"/>
          <w:color w:val="auto"/>
        </w:rPr>
        <w:t>Certifikace vozidel a vybavení</w:t>
      </w:r>
      <w:bookmarkEnd w:id="98"/>
      <w:bookmarkEnd w:id="99"/>
    </w:p>
    <w:p w14:paraId="429DDE82" w14:textId="74E6AB57"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Veškerá vozidla a jejich vybavení podléhají před uvedením do provozu v rámci systému </w:t>
      </w:r>
      <w:r w:rsidR="0073380B">
        <w:rPr>
          <w:rFonts w:ascii="Arial" w:hAnsi="Arial" w:cs="Arial"/>
          <w:shd w:val="clear" w:color="auto" w:fill="FFFFFF"/>
        </w:rPr>
        <w:t xml:space="preserve">IDS </w:t>
      </w:r>
      <w:r w:rsidRPr="00456A0D">
        <w:rPr>
          <w:rFonts w:ascii="Arial" w:hAnsi="Arial" w:cs="Arial"/>
          <w:shd w:val="clear" w:color="auto" w:fill="FFFFFF"/>
        </w:rPr>
        <w:t xml:space="preserve">VDV certifikaci objednatelem. Dopravce nesmí v rámci systému </w:t>
      </w:r>
      <w:r w:rsidR="0073380B">
        <w:rPr>
          <w:rFonts w:ascii="Arial" w:hAnsi="Arial" w:cs="Arial"/>
          <w:shd w:val="clear" w:color="auto" w:fill="FFFFFF"/>
        </w:rPr>
        <w:t xml:space="preserve">IDS </w:t>
      </w:r>
      <w:r w:rsidRPr="00456A0D">
        <w:rPr>
          <w:rFonts w:ascii="Arial" w:hAnsi="Arial" w:cs="Arial"/>
          <w:shd w:val="clear" w:color="auto" w:fill="FFFFFF"/>
        </w:rPr>
        <w:t xml:space="preserve">VDV provozovat vozidlo a jeho vybavení, které nebylo objednatelem certifikováno. Proces certifikace především ověřuje kompatibilitu vozidla a jeho vybavení s Technickými a provozními standardy, zařízeními a systémy provozovanými v systému </w:t>
      </w:r>
      <w:r w:rsidR="00F12BB3">
        <w:rPr>
          <w:rFonts w:ascii="Arial" w:hAnsi="Arial" w:cs="Arial"/>
          <w:shd w:val="clear" w:color="auto" w:fill="FFFFFF"/>
        </w:rPr>
        <w:t xml:space="preserve">IDS </w:t>
      </w:r>
      <w:r w:rsidRPr="00456A0D">
        <w:rPr>
          <w:rFonts w:ascii="Arial" w:hAnsi="Arial" w:cs="Arial"/>
          <w:shd w:val="clear" w:color="auto" w:fill="FFFFFF"/>
        </w:rPr>
        <w:t>VDV. Pokud není zajištěna úplná kompatibilita, certifikát nelze vydat.</w:t>
      </w:r>
    </w:p>
    <w:p w14:paraId="3D6DF2F9" w14:textId="3C27B91D"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w:t>
      </w:r>
      <w:r w:rsidR="00F12BB3">
        <w:rPr>
          <w:rFonts w:ascii="Arial" w:hAnsi="Arial" w:cs="Arial"/>
          <w:shd w:val="clear" w:color="auto" w:fill="FFFFFF"/>
        </w:rPr>
        <w:t xml:space="preserve">IDS </w:t>
      </w:r>
      <w:r w:rsidRPr="00456A0D">
        <w:rPr>
          <w:rFonts w:ascii="Arial" w:hAnsi="Arial" w:cs="Arial"/>
          <w:shd w:val="clear" w:color="auto" w:fill="FFFFFF"/>
        </w:rPr>
        <w:t xml:space="preserve">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w:t>
      </w:r>
      <w:r w:rsidR="00F12BB3">
        <w:rPr>
          <w:rFonts w:ascii="Arial" w:hAnsi="Arial" w:cs="Arial"/>
          <w:shd w:val="clear" w:color="auto" w:fill="FFFFFF"/>
        </w:rPr>
        <w:t xml:space="preserve">IDS </w:t>
      </w:r>
      <w:r w:rsidRPr="00456A0D">
        <w:rPr>
          <w:rFonts w:ascii="Arial" w:hAnsi="Arial" w:cs="Arial"/>
          <w:shd w:val="clear" w:color="auto" w:fill="FFFFFF"/>
        </w:rPr>
        <w:t xml:space="preserve">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w:t>
      </w:r>
      <w:r w:rsidR="00F12BB3">
        <w:rPr>
          <w:rFonts w:ascii="Arial" w:hAnsi="Arial" w:cs="Arial"/>
          <w:shd w:val="clear" w:color="auto" w:fill="FFFFFF"/>
        </w:rPr>
        <w:t xml:space="preserve">IDS </w:t>
      </w:r>
      <w:r w:rsidRPr="00456A0D">
        <w:rPr>
          <w:rFonts w:ascii="Arial" w:hAnsi="Arial" w:cs="Arial"/>
          <w:shd w:val="clear" w:color="auto" w:fill="FFFFFF"/>
        </w:rPr>
        <w:t xml:space="preserve">VDV. V rámci certifikace vozidel je možno vydat i hromadný certifikát pro určitý druh vozidel a jejich vybavení. </w:t>
      </w:r>
      <w:r w:rsidRPr="00456A0D">
        <w:rPr>
          <w:rFonts w:ascii="Arial" w:hAnsi="Arial" w:cs="Arial"/>
          <w:shd w:val="clear" w:color="auto" w:fill="FFFFFF"/>
        </w:rPr>
        <w:lastRenderedPageBreak/>
        <w:t>I v případě vydávání hromadného certifikátu je však prováděna kontrola dodržení Technických a provozních standardů, včetně pořízení fotodokumentace příslušných vozidel.</w:t>
      </w:r>
    </w:p>
    <w:p w14:paraId="3E0F1AD1" w14:textId="16F9811A" w:rsidR="00252B18" w:rsidRPr="00456A0D" w:rsidRDefault="00252B18" w:rsidP="000F0CEA">
      <w:pPr>
        <w:spacing w:before="120" w:after="120" w:line="360" w:lineRule="auto"/>
        <w:ind w:firstLine="284"/>
        <w:jc w:val="both"/>
        <w:rPr>
          <w:rFonts w:ascii="Arial" w:hAnsi="Arial" w:cs="Arial"/>
          <w:i/>
          <w:shd w:val="clear" w:color="auto" w:fill="FFFFFF"/>
        </w:rPr>
      </w:pPr>
      <w:r w:rsidRPr="00456A0D">
        <w:rPr>
          <w:rFonts w:ascii="Arial" w:hAnsi="Arial" w:cs="Arial"/>
          <w:i/>
          <w:shd w:val="clear" w:color="auto" w:fill="FFFFFF"/>
        </w:rPr>
        <w:t xml:space="preserve">Poznámka: udělený certifikát může být dopravci odebrán, pokud v rámci kontrolní činnosti objednatele jsou shledány závažné závady a nedostatky na vozidle a jeho vybavení oproti požadavkům stanoveným Technickými a provozními standardy </w:t>
      </w:r>
      <w:r w:rsidR="0073380B">
        <w:rPr>
          <w:rFonts w:ascii="Arial" w:hAnsi="Arial" w:cs="Arial"/>
          <w:i/>
          <w:shd w:val="clear" w:color="auto" w:fill="FFFFFF"/>
        </w:rPr>
        <w:t xml:space="preserve">IDS </w:t>
      </w:r>
      <w:r w:rsidRPr="00456A0D">
        <w:rPr>
          <w:rFonts w:ascii="Arial" w:hAnsi="Arial" w:cs="Arial"/>
          <w:i/>
          <w:shd w:val="clear" w:color="auto" w:fill="FFFFFF"/>
        </w:rPr>
        <w:t>VDV.</w:t>
      </w:r>
    </w:p>
    <w:p w14:paraId="64848E07" w14:textId="77777777"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28D8288B"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Dopravci jsou povinni bez zbytečného prodlení objednatele informovat o vozidlech zařazovaných do provozu v systému </w:t>
      </w:r>
      <w:r w:rsidR="00F12BB3">
        <w:rPr>
          <w:rFonts w:ascii="Arial" w:hAnsi="Arial" w:cs="Arial"/>
          <w:shd w:val="clear" w:color="auto" w:fill="FFFFFF"/>
        </w:rPr>
        <w:t xml:space="preserve">IDS </w:t>
      </w:r>
      <w:r w:rsidRPr="00456A0D">
        <w:rPr>
          <w:rFonts w:ascii="Arial" w:hAnsi="Arial" w:cs="Arial"/>
          <w:shd w:val="clear" w:color="auto" w:fill="FFFFFF"/>
        </w:rPr>
        <w:t>VDV a o vozidlech, která z provozu vyřazují.</w:t>
      </w:r>
    </w:p>
    <w:p w14:paraId="0B1F5E83" w14:textId="37A75510" w:rsidR="00D82402" w:rsidRPr="00B717F0" w:rsidRDefault="00D82402" w:rsidP="000F0CEA">
      <w:pPr>
        <w:pStyle w:val="Nadpis1"/>
        <w:rPr>
          <w:rFonts w:ascii="Arial" w:hAnsi="Arial" w:cs="Arial"/>
          <w:color w:val="auto"/>
        </w:rPr>
      </w:pPr>
      <w:bookmarkStart w:id="100" w:name="_Toc6386416"/>
      <w:bookmarkStart w:id="101" w:name="_Toc130805812"/>
      <w:r w:rsidRPr="00B717F0">
        <w:rPr>
          <w:rFonts w:ascii="Arial" w:hAnsi="Arial" w:cs="Arial"/>
          <w:color w:val="auto"/>
        </w:rPr>
        <w:t>STANDARD OZNAČENÍ, VYBAVENÍ A VZHLEDU ZASTÁVEK</w:t>
      </w:r>
      <w:bookmarkEnd w:id="100"/>
      <w:bookmarkEnd w:id="101"/>
    </w:p>
    <w:p w14:paraId="4D7982EF" w14:textId="77777777" w:rsidR="00D82402" w:rsidRPr="00456A0D" w:rsidRDefault="00D82402" w:rsidP="000F0CEA">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0F0CEA">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27CCE779" w:rsidR="00D82402" w:rsidRPr="00B717F0" w:rsidRDefault="00D82402" w:rsidP="000F0CEA">
      <w:pPr>
        <w:pStyle w:val="Nadpis2"/>
        <w:rPr>
          <w:rFonts w:ascii="Arial" w:hAnsi="Arial" w:cs="Arial"/>
          <w:color w:val="auto"/>
        </w:rPr>
      </w:pPr>
      <w:bookmarkStart w:id="102" w:name="_Toc6386417"/>
      <w:bookmarkStart w:id="103" w:name="_Toc130805813"/>
      <w:r w:rsidRPr="00B717F0">
        <w:rPr>
          <w:rFonts w:ascii="Arial" w:hAnsi="Arial" w:cs="Arial"/>
          <w:color w:val="auto"/>
        </w:rPr>
        <w:t>Kategorie zastávek VDV</w:t>
      </w:r>
      <w:bookmarkEnd w:id="102"/>
      <w:bookmarkEnd w:id="103"/>
    </w:p>
    <w:p w14:paraId="5701D039" w14:textId="77777777" w:rsidR="00D82402" w:rsidRPr="00456A0D" w:rsidRDefault="00D82402" w:rsidP="000F0CEA">
      <w:pPr>
        <w:spacing w:before="240" w:line="360" w:lineRule="auto"/>
        <w:jc w:val="both"/>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0F0CEA">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0F0CEA">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0F0CEA">
      <w:pPr>
        <w:spacing w:before="240" w:line="360" w:lineRule="auto"/>
        <w:jc w:val="both"/>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0F0CEA">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0F0CEA">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10B1BA6"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lastRenderedPageBreak/>
        <w:t xml:space="preserve">Přiřazení zastávek do kategorie I. třídy určuje objednatel. Primární seznam stanovených zastávek I. třídy </w:t>
      </w:r>
      <w:r w:rsidR="00333EE1">
        <w:rPr>
          <w:rFonts w:ascii="Arial" w:eastAsia="Calibri" w:hAnsi="Arial" w:cs="Arial"/>
        </w:rPr>
        <w:t xml:space="preserve">je uveden v příloze č. 5 TPS </w:t>
      </w:r>
      <w:r w:rsidR="00F12BB3">
        <w:rPr>
          <w:rFonts w:ascii="Arial" w:eastAsia="Calibri" w:hAnsi="Arial" w:cs="Arial"/>
        </w:rPr>
        <w:t xml:space="preserve">IDS </w:t>
      </w:r>
      <w:r w:rsidR="00333EE1">
        <w:rPr>
          <w:rFonts w:ascii="Arial" w:eastAsia="Calibri" w:hAnsi="Arial" w:cs="Arial"/>
        </w:rPr>
        <w:t xml:space="preserve">VDV – Zastávky I. třídy. </w:t>
      </w:r>
      <w:r w:rsidRPr="00456A0D">
        <w:rPr>
          <w:rFonts w:ascii="Arial" w:eastAsia="Calibri" w:hAnsi="Arial" w:cs="Arial"/>
        </w:rPr>
        <w:t>Ostatní zastávky neuvedené v takovémto seznamu automaticky spadají do kategorie II. třídy zastávek.</w:t>
      </w:r>
    </w:p>
    <w:p w14:paraId="4A5C911A" w14:textId="4C4F94DA" w:rsidR="00D82402" w:rsidRPr="00B717F0" w:rsidRDefault="00D82402" w:rsidP="000F0CEA">
      <w:pPr>
        <w:pStyle w:val="Nadpis2"/>
        <w:rPr>
          <w:rFonts w:ascii="Arial" w:hAnsi="Arial" w:cs="Arial"/>
          <w:color w:val="auto"/>
        </w:rPr>
      </w:pPr>
      <w:bookmarkStart w:id="104" w:name="_Toc6386418"/>
      <w:bookmarkStart w:id="105" w:name="_Ref61249500"/>
      <w:bookmarkStart w:id="106" w:name="_Toc130805814"/>
      <w:r w:rsidRPr="00B717F0">
        <w:rPr>
          <w:rFonts w:ascii="Arial" w:hAnsi="Arial" w:cs="Arial"/>
          <w:color w:val="auto"/>
        </w:rPr>
        <w:t>Značení a vybavení zastávek</w:t>
      </w:r>
      <w:bookmarkEnd w:id="104"/>
      <w:bookmarkEnd w:id="105"/>
      <w:bookmarkEnd w:id="106"/>
    </w:p>
    <w:p w14:paraId="4294602D" w14:textId="5B12DA81" w:rsidR="00B45AE0" w:rsidRDefault="00B45AE0" w:rsidP="000F0CEA">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dopravní značk</w:t>
      </w:r>
      <w:r w:rsidR="00D2100A">
        <w:rPr>
          <w:rFonts w:ascii="Arial" w:eastAsia="Calibri" w:hAnsi="Arial" w:cs="Arial"/>
        </w:rPr>
        <w:t>o</w:t>
      </w:r>
      <w:r w:rsidRPr="00B45AE0">
        <w:rPr>
          <w:rFonts w:ascii="Arial" w:eastAsia="Calibri" w:hAnsi="Arial" w:cs="Arial"/>
        </w:rPr>
        <w:t xml:space="preserve">u IJ </w:t>
      </w:r>
      <w:proofErr w:type="gramStart"/>
      <w:r w:rsidRPr="00B45AE0">
        <w:rPr>
          <w:rFonts w:ascii="Arial" w:eastAsia="Calibri" w:hAnsi="Arial" w:cs="Arial"/>
        </w:rPr>
        <w:t>4b</w:t>
      </w:r>
      <w:proofErr w:type="gramEnd"/>
      <w:r w:rsidRPr="00B45AE0">
        <w:rPr>
          <w:rFonts w:ascii="Arial" w:eastAsia="Calibri" w:hAnsi="Arial" w:cs="Arial"/>
        </w:rPr>
        <w:t>, popřípadě IJ 4</w:t>
      </w:r>
      <w:r w:rsidR="00D2100A">
        <w:rPr>
          <w:rFonts w:ascii="Arial" w:eastAsia="Calibri" w:hAnsi="Arial" w:cs="Arial"/>
        </w:rPr>
        <w:t>a</w:t>
      </w:r>
      <w:r w:rsidRPr="00B45AE0">
        <w:rPr>
          <w:rFonts w:ascii="Arial" w:eastAsia="Calibri" w:hAnsi="Arial" w:cs="Arial"/>
        </w:rPr>
        <w:t xml:space="preserve">, </w:t>
      </w:r>
      <w:r w:rsidR="00510EBC">
        <w:rPr>
          <w:rFonts w:ascii="Arial" w:eastAsia="Calibri" w:hAnsi="Arial" w:cs="Arial"/>
        </w:rPr>
        <w:t>nemá dopravce povinnost tabulku s dalšími dopravními informacemi (dodatkovou tabulku) instalovat do doby, než tak bude ze strany vlastníka pozemní komunikace učiněno.</w:t>
      </w:r>
    </w:p>
    <w:p w14:paraId="59725939" w14:textId="77777777" w:rsidR="00510EBC" w:rsidRPr="00456A0D" w:rsidRDefault="00D82402" w:rsidP="00510EBC">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IJ 4a a dále se vybavují tabulkou s dalšími dopravními informacemi pro zveřejňování jízdních řádů. </w:t>
      </w:r>
    </w:p>
    <w:p w14:paraId="72A1D6C5" w14:textId="77777777" w:rsidR="00B01450" w:rsidRPr="00456A0D" w:rsidRDefault="00B01450" w:rsidP="00B01450">
      <w:pPr>
        <w:spacing w:before="120" w:after="120" w:line="360" w:lineRule="auto"/>
        <w:ind w:firstLine="284"/>
        <w:jc w:val="both"/>
        <w:rPr>
          <w:rFonts w:ascii="Arial" w:eastAsia="Calibri" w:hAnsi="Arial" w:cs="Arial"/>
        </w:rPr>
      </w:pPr>
    </w:p>
    <w:p w14:paraId="540E6C07" w14:textId="32B3E7CD" w:rsidR="00D82402" w:rsidRPr="0048053A" w:rsidRDefault="00D82402" w:rsidP="000F0CEA">
      <w:pPr>
        <w:pStyle w:val="Nadpis3"/>
        <w:rPr>
          <w:rFonts w:ascii="Arial" w:hAnsi="Arial" w:cs="Arial"/>
          <w:color w:val="auto"/>
        </w:rPr>
      </w:pPr>
      <w:bookmarkStart w:id="107" w:name="_Toc6386419"/>
      <w:bookmarkStart w:id="108" w:name="_Toc130805815"/>
      <w:r w:rsidRPr="0048053A">
        <w:rPr>
          <w:rFonts w:ascii="Arial" w:hAnsi="Arial" w:cs="Arial"/>
          <w:color w:val="auto"/>
        </w:rPr>
        <w:t>Zařízení pro zveřejňování jízdních řádů</w:t>
      </w:r>
      <w:bookmarkEnd w:id="107"/>
      <w:bookmarkEnd w:id="108"/>
    </w:p>
    <w:p w14:paraId="485334E4" w14:textId="3F3B13D4" w:rsidR="00D82402" w:rsidRPr="00456A0D" w:rsidRDefault="00D82402" w:rsidP="000F0CEA">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Tam</w:t>
      </w:r>
      <w:r w:rsidR="00ED1BB9">
        <w:rPr>
          <w:rFonts w:ascii="Arial" w:eastAsia="Calibri" w:hAnsi="Arial" w:cs="Arial"/>
        </w:rPr>
        <w:t>,</w:t>
      </w:r>
      <w:r w:rsidRPr="00456A0D">
        <w:rPr>
          <w:rFonts w:ascii="Arial" w:eastAsia="Calibri" w:hAnsi="Arial" w:cs="Arial"/>
        </w:rPr>
        <w:t xml:space="preserve">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36056B7C" w:rsidR="00D82402" w:rsidRPr="00B717F0" w:rsidRDefault="00D82402" w:rsidP="000F0CEA">
      <w:pPr>
        <w:pStyle w:val="Nadpis3"/>
        <w:rPr>
          <w:rFonts w:ascii="Arial" w:hAnsi="Arial" w:cs="Arial"/>
          <w:color w:val="auto"/>
        </w:rPr>
      </w:pPr>
      <w:bookmarkStart w:id="109" w:name="_Toc6386420"/>
      <w:bookmarkStart w:id="110" w:name="_Toc130805816"/>
      <w:r w:rsidRPr="00B717F0">
        <w:rPr>
          <w:rFonts w:ascii="Arial" w:hAnsi="Arial" w:cs="Arial"/>
          <w:color w:val="auto"/>
        </w:rPr>
        <w:t>Standardní rozmístění informací</w:t>
      </w:r>
      <w:bookmarkEnd w:id="109"/>
      <w:bookmarkEnd w:id="110"/>
    </w:p>
    <w:p w14:paraId="5010D999"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379477AE" w:rsidR="00D82402" w:rsidRPr="00456A0D" w:rsidRDefault="00D82402" w:rsidP="000F0CEA">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 xml:space="preserve">TPS </w:t>
      </w:r>
      <w:r w:rsidR="00ED1BB9">
        <w:rPr>
          <w:rFonts w:ascii="Arial" w:hAnsi="Arial" w:cs="Arial"/>
        </w:rPr>
        <w:t xml:space="preserve">IDS </w:t>
      </w:r>
      <w:r w:rsidR="00C5025E">
        <w:rPr>
          <w:rFonts w:ascii="Arial" w:hAnsi="Arial" w:cs="Arial"/>
        </w:rPr>
        <w:t>VDV.</w:t>
      </w:r>
      <w:r w:rsidRPr="00456A0D">
        <w:rPr>
          <w:rFonts w:ascii="Arial" w:hAnsi="Arial" w:cs="Arial"/>
        </w:rPr>
        <w:t xml:space="preserve"> Jízdní řády budou vylepeny v šabloně obsahující též informace o</w:t>
      </w:r>
      <w:r w:rsidR="00ED1BB9">
        <w:rPr>
          <w:rFonts w:ascii="Arial" w:hAnsi="Arial" w:cs="Arial"/>
        </w:rPr>
        <w:t xml:space="preserve"> IDS</w:t>
      </w:r>
      <w:r w:rsidRPr="00456A0D">
        <w:rPr>
          <w:rFonts w:ascii="Arial" w:hAnsi="Arial" w:cs="Arial"/>
        </w:rPr>
        <w:t xml:space="preserve"> VDV. </w:t>
      </w:r>
    </w:p>
    <w:p w14:paraId="6C16D3DB" w14:textId="77777777" w:rsidR="00D82402" w:rsidRPr="00456A0D" w:rsidRDefault="00D82402" w:rsidP="000F0CEA">
      <w:pPr>
        <w:spacing w:after="120" w:line="360" w:lineRule="auto"/>
        <w:jc w:val="both"/>
        <w:rPr>
          <w:rFonts w:ascii="Arial" w:hAnsi="Arial" w:cs="Arial"/>
          <w:i/>
        </w:rPr>
      </w:pPr>
      <w:r w:rsidRPr="00456A0D">
        <w:rPr>
          <w:rFonts w:ascii="Arial" w:hAnsi="Arial" w:cs="Arial"/>
          <w:i/>
        </w:rPr>
        <w:lastRenderedPageBreak/>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0F0CEA">
      <w:pPr>
        <w:spacing w:after="120" w:line="360" w:lineRule="auto"/>
        <w:jc w:val="both"/>
        <w:rPr>
          <w:rFonts w:ascii="Arial" w:eastAsia="Calibri" w:hAnsi="Arial" w:cs="Arial"/>
          <w:i/>
        </w:rPr>
      </w:pPr>
    </w:p>
    <w:p w14:paraId="69AD836F" w14:textId="72370670" w:rsidR="00D82402" w:rsidRPr="00456A0D" w:rsidRDefault="00D82402" w:rsidP="000F0CEA">
      <w:pPr>
        <w:spacing w:before="240" w:line="360" w:lineRule="auto"/>
        <w:jc w:val="both"/>
        <w:rPr>
          <w:rFonts w:ascii="Arial" w:hAnsi="Arial" w:cs="Arial"/>
        </w:rPr>
      </w:pPr>
      <w:r w:rsidRPr="00456A0D">
        <w:rPr>
          <w:rFonts w:ascii="Arial" w:eastAsia="Calibri" w:hAnsi="Arial" w:cs="Arial"/>
          <w:i/>
        </w:rPr>
        <w:t xml:space="preserve">Příklad – umístění JŘ a informací o </w:t>
      </w:r>
      <w:r w:rsidR="0073380B">
        <w:rPr>
          <w:rFonts w:ascii="Arial" w:eastAsia="Calibri" w:hAnsi="Arial" w:cs="Arial"/>
          <w:i/>
        </w:rPr>
        <w:t xml:space="preserve">IDS </w:t>
      </w:r>
      <w:r w:rsidRPr="00456A0D">
        <w:rPr>
          <w:rFonts w:ascii="Arial" w:eastAsia="Calibri" w:hAnsi="Arial" w:cs="Arial"/>
          <w:i/>
        </w:rPr>
        <w:t>VDV – zastávka s jednou linkou</w:t>
      </w:r>
    </w:p>
    <w:p w14:paraId="4098249F" w14:textId="3FB5D56C" w:rsidR="00D82402" w:rsidRPr="00456A0D" w:rsidRDefault="00D82402" w:rsidP="000F0CEA">
      <w:pPr>
        <w:ind w:left="1985"/>
        <w:jc w:val="both"/>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037E2A" w:rsidRDefault="00037E2A"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3464C85D" w:rsidR="00037E2A" w:rsidRDefault="00037E2A" w:rsidP="00D82402">
                                <w:r>
                                  <w:t>Informace IDS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037E2A" w:rsidRDefault="00037E2A"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3464C85D" w:rsidR="00037E2A" w:rsidRDefault="00037E2A" w:rsidP="00D82402">
                          <w:r>
                            <w:t>Informace IDS VDV</w:t>
                          </w:r>
                        </w:p>
                      </w:txbxContent>
                    </v:textbox>
                  </v:shape>
                </v:group>
                <w10:anchorlock/>
              </v:group>
            </w:pict>
          </mc:Fallback>
        </mc:AlternateContent>
      </w:r>
    </w:p>
    <w:p w14:paraId="27C1C5CC" w14:textId="77777777" w:rsidR="00D82402" w:rsidRPr="00456A0D" w:rsidRDefault="00D82402" w:rsidP="000F0CEA">
      <w:pPr>
        <w:spacing w:before="240" w:line="360" w:lineRule="auto"/>
        <w:jc w:val="both"/>
        <w:rPr>
          <w:rFonts w:ascii="Arial" w:eastAsia="Calibri" w:hAnsi="Arial" w:cs="Arial"/>
          <w:i/>
        </w:rPr>
      </w:pPr>
    </w:p>
    <w:p w14:paraId="4FCDFB60" w14:textId="32A0DC13" w:rsidR="00D82402" w:rsidRPr="00456A0D" w:rsidRDefault="00D82402" w:rsidP="000F0CEA">
      <w:pPr>
        <w:spacing w:before="240" w:line="360" w:lineRule="auto"/>
        <w:jc w:val="both"/>
        <w:rPr>
          <w:rFonts w:ascii="Arial" w:hAnsi="Arial" w:cs="Arial"/>
        </w:rPr>
      </w:pPr>
      <w:r w:rsidRPr="00456A0D">
        <w:rPr>
          <w:rFonts w:ascii="Arial" w:eastAsia="Calibri" w:hAnsi="Arial" w:cs="Arial"/>
          <w:i/>
        </w:rPr>
        <w:t xml:space="preserve">Příklad – umístění JŘ a informací o </w:t>
      </w:r>
      <w:r w:rsidR="008A1D1D">
        <w:rPr>
          <w:rFonts w:ascii="Arial" w:eastAsia="Calibri" w:hAnsi="Arial" w:cs="Arial"/>
          <w:i/>
        </w:rPr>
        <w:t xml:space="preserve">IDS </w:t>
      </w:r>
      <w:r w:rsidRPr="00456A0D">
        <w:rPr>
          <w:rFonts w:ascii="Arial" w:eastAsia="Calibri" w:hAnsi="Arial" w:cs="Arial"/>
          <w:i/>
        </w:rPr>
        <w:t>VDV – zastávka se třemi linkami</w:t>
      </w:r>
    </w:p>
    <w:p w14:paraId="2C316AAB" w14:textId="681BB9BD" w:rsidR="00D82402" w:rsidRPr="00456A0D" w:rsidRDefault="00D82402" w:rsidP="000F0CEA">
      <w:pPr>
        <w:ind w:left="1985"/>
        <w:jc w:val="both"/>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037E2A" w:rsidRDefault="00037E2A"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24DA9FBD" w:rsidR="00037E2A" w:rsidRDefault="00037E2A" w:rsidP="00D82402">
                                <w:r>
                                  <w:t>Informace IDS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037E2A" w:rsidRDefault="00037E2A"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037E2A" w:rsidRDefault="00037E2A"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037E2A" w:rsidRDefault="00037E2A"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24DA9FBD" w:rsidR="00037E2A" w:rsidRDefault="00037E2A" w:rsidP="00D82402">
                          <w:r>
                            <w:t>Informace IDS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037E2A" w:rsidRDefault="00037E2A"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037E2A" w:rsidRDefault="00037E2A" w:rsidP="00D82402">
                          <w:r>
                            <w:t>Jízdní řád 3</w:t>
                          </w:r>
                        </w:p>
                      </w:txbxContent>
                    </v:textbox>
                  </v:shape>
                </v:group>
                <w10:anchorlock/>
              </v:group>
            </w:pict>
          </mc:Fallback>
        </mc:AlternateContent>
      </w:r>
    </w:p>
    <w:p w14:paraId="7ED5DEF6" w14:textId="72FBA7E4"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V případě více linek, nebo jízdního řádu linky o více stranách se zařízení pro zveřejňování jízdního řádů zřídí v adekvátní velikosti. Vždy je třeba počítat s umístěním informací o </w:t>
      </w:r>
      <w:r w:rsidR="00ED1BB9">
        <w:rPr>
          <w:rFonts w:ascii="Arial" w:hAnsi="Arial" w:cs="Arial"/>
        </w:rPr>
        <w:t xml:space="preserve">IDS </w:t>
      </w:r>
      <w:r w:rsidRPr="00456A0D">
        <w:rPr>
          <w:rFonts w:ascii="Arial" w:hAnsi="Arial" w:cs="Arial"/>
        </w:rPr>
        <w:t xml:space="preserve">VDV, mezi které </w:t>
      </w:r>
      <w:proofErr w:type="gramStart"/>
      <w:r w:rsidRPr="00456A0D">
        <w:rPr>
          <w:rFonts w:ascii="Arial" w:hAnsi="Arial" w:cs="Arial"/>
        </w:rPr>
        <w:t>patří</w:t>
      </w:r>
      <w:proofErr w:type="gramEnd"/>
      <w:r w:rsidRPr="00456A0D">
        <w:rPr>
          <w:rFonts w:ascii="Arial" w:hAnsi="Arial" w:cs="Arial"/>
        </w:rPr>
        <w:t>:</w:t>
      </w:r>
    </w:p>
    <w:p w14:paraId="6DD77016"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lastRenderedPageBreak/>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18"/>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35DCC05A" w:rsidR="00D82402" w:rsidRPr="00B717F0" w:rsidRDefault="00D82402" w:rsidP="000F0CEA">
      <w:pPr>
        <w:pStyle w:val="Nadpis3"/>
        <w:rPr>
          <w:rFonts w:ascii="Arial" w:hAnsi="Arial" w:cs="Arial"/>
        </w:rPr>
      </w:pPr>
      <w:bookmarkStart w:id="111" w:name="_Toc6386421"/>
      <w:bookmarkStart w:id="112" w:name="_Toc130805817"/>
      <w:r w:rsidRPr="00B717F0">
        <w:rPr>
          <w:rFonts w:ascii="Arial" w:hAnsi="Arial" w:cs="Arial"/>
          <w:color w:val="auto"/>
        </w:rPr>
        <w:t>Další povinnosti vlastníka zařízení pro zveřejňování jízdních řádů</w:t>
      </w:r>
      <w:bookmarkEnd w:id="111"/>
      <w:bookmarkEnd w:id="112"/>
    </w:p>
    <w:p w14:paraId="384AB292"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5B989FA1"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w:t>
      </w:r>
      <w:r w:rsidR="00F33F28">
        <w:rPr>
          <w:rFonts w:ascii="Arial" w:hAnsi="Arial" w:cs="Arial"/>
        </w:rPr>
        <w:t xml:space="preserve"> či </w:t>
      </w:r>
      <w:proofErr w:type="spellStart"/>
      <w:r w:rsidR="00F33F28">
        <w:rPr>
          <w:rFonts w:ascii="Arial" w:hAnsi="Arial" w:cs="Arial"/>
        </w:rPr>
        <w:t>zalaminovan</w:t>
      </w:r>
      <w:r w:rsidR="008A1D1D">
        <w:rPr>
          <w:rFonts w:ascii="Arial" w:hAnsi="Arial" w:cs="Arial"/>
        </w:rPr>
        <w:t>í</w:t>
      </w:r>
      <w:proofErr w:type="spellEnd"/>
      <w:r w:rsidR="00F33F28">
        <w:rPr>
          <w:rFonts w:ascii="Arial" w:hAnsi="Arial" w:cs="Arial"/>
        </w:rPr>
        <w:t xml:space="preserve"> teplou laminací</w:t>
      </w:r>
      <w:r w:rsidRPr="00456A0D">
        <w:rPr>
          <w:rFonts w:ascii="Arial" w:hAnsi="Arial" w:cs="Arial"/>
        </w:rPr>
        <w:t xml:space="preserve"> nebo ochrana průhledným plexisklem</w:t>
      </w:r>
      <w:r w:rsidR="00F33F28">
        <w:rPr>
          <w:rFonts w:ascii="Arial" w:hAnsi="Arial" w:cs="Arial"/>
        </w:rPr>
        <w:t>. Není povolen výlep lepidlem.</w:t>
      </w:r>
    </w:p>
    <w:p w14:paraId="421398F5" w14:textId="237285AA" w:rsidR="00D82402" w:rsidRPr="00CE30BA" w:rsidRDefault="00D82402" w:rsidP="000F0CEA">
      <w:pPr>
        <w:pStyle w:val="Nadpis2"/>
        <w:rPr>
          <w:rFonts w:ascii="Arial" w:hAnsi="Arial" w:cs="Arial"/>
          <w:color w:val="auto"/>
        </w:rPr>
      </w:pPr>
      <w:bookmarkStart w:id="113" w:name="_Toc6386422"/>
      <w:bookmarkStart w:id="114" w:name="_Toc130805818"/>
      <w:r w:rsidRPr="00CE30BA">
        <w:rPr>
          <w:rFonts w:ascii="Arial" w:hAnsi="Arial" w:cs="Arial"/>
          <w:color w:val="auto"/>
        </w:rPr>
        <w:t>Tabulka s dalšími dopravními informacemi</w:t>
      </w:r>
      <w:bookmarkEnd w:id="113"/>
      <w:bookmarkEnd w:id="114"/>
    </w:p>
    <w:p w14:paraId="04DFC3D4" w14:textId="1C39BAB7"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w:t>
      </w:r>
      <w:proofErr w:type="gramStart"/>
      <w:r w:rsidRPr="00456A0D">
        <w:rPr>
          <w:rFonts w:ascii="Arial" w:eastAsia="Calibri" w:hAnsi="Arial" w:cs="Arial"/>
        </w:rPr>
        <w:t>slouží</w:t>
      </w:r>
      <w:proofErr w:type="gramEnd"/>
      <w:r w:rsidRPr="00456A0D">
        <w:rPr>
          <w:rFonts w:ascii="Arial" w:eastAsia="Calibri" w:hAnsi="Arial" w:cs="Arial"/>
        </w:rPr>
        <w:t xml:space="preserve">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58C07A73" w:rsidR="00D82402" w:rsidRPr="00CE30BA" w:rsidRDefault="00D82402" w:rsidP="000F0CEA">
      <w:pPr>
        <w:pStyle w:val="Nadpis3"/>
        <w:rPr>
          <w:rFonts w:ascii="Arial" w:hAnsi="Arial" w:cs="Arial"/>
          <w:color w:val="auto"/>
        </w:rPr>
      </w:pPr>
      <w:bookmarkStart w:id="115" w:name="_Toc6386423"/>
      <w:bookmarkStart w:id="116" w:name="_Toc130805819"/>
      <w:r w:rsidRPr="00CE30BA">
        <w:rPr>
          <w:rFonts w:ascii="Arial" w:hAnsi="Arial" w:cs="Arial"/>
          <w:color w:val="auto"/>
        </w:rPr>
        <w:t>Tabulky s dalšími dopravními informacemi v zastávkách I. třídy</w:t>
      </w:r>
      <w:bookmarkEnd w:id="115"/>
      <w:bookmarkEnd w:id="116"/>
    </w:p>
    <w:p w14:paraId="158AFFCC" w14:textId="5B56DB50"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w:t>
      </w:r>
      <w:r w:rsidR="00FC6CAB">
        <w:rPr>
          <w:rFonts w:ascii="Arial" w:eastAsia="Calibri" w:hAnsi="Arial" w:cs="Arial"/>
        </w:rPr>
        <w:t xml:space="preserve">IDS </w:t>
      </w:r>
      <w:r w:rsidRPr="00456A0D">
        <w:rPr>
          <w:rFonts w:ascii="Arial" w:eastAsia="Calibri" w:hAnsi="Arial" w:cs="Arial"/>
        </w:rPr>
        <w:t xml:space="preserve">VDV, která musí být umístěna na všech zastávkách této třídy. </w:t>
      </w:r>
    </w:p>
    <w:p w14:paraId="1083EA3D" w14:textId="47B2195B"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Tabulka standardu </w:t>
      </w:r>
      <w:r w:rsidR="00FC6CAB">
        <w:rPr>
          <w:rFonts w:ascii="Arial" w:hAnsi="Arial" w:cs="Arial"/>
        </w:rPr>
        <w:t xml:space="preserve">IDS </w:t>
      </w:r>
      <w:r w:rsidRPr="00456A0D">
        <w:rPr>
          <w:rFonts w:ascii="Arial" w:hAnsi="Arial" w:cs="Arial"/>
        </w:rPr>
        <w:t>VDV</w:t>
      </w:r>
      <w:r w:rsidRPr="00456A0D">
        <w:rPr>
          <w:rStyle w:val="Znakapoznpodarou"/>
          <w:rFonts w:ascii="Arial" w:hAnsi="Arial" w:cs="Arial"/>
        </w:rPr>
        <w:footnoteReference w:id="19"/>
      </w:r>
      <w:r w:rsidRPr="00456A0D">
        <w:rPr>
          <w:rFonts w:ascii="Arial" w:hAnsi="Arial" w:cs="Arial"/>
        </w:rPr>
        <w:t xml:space="preserve"> se umisťuje kolmo k ose vozovky na sloupek pod </w:t>
      </w:r>
      <w:r w:rsidRPr="00456A0D">
        <w:rPr>
          <w:rFonts w:ascii="Arial" w:eastAsia="Calibri" w:hAnsi="Arial" w:cs="Arial"/>
        </w:rPr>
        <w:t>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značkou IJ 4a. </w:t>
      </w:r>
      <w:r w:rsidRPr="00456A0D">
        <w:rPr>
          <w:rFonts w:ascii="Arial" w:hAnsi="Arial" w:cs="Arial"/>
        </w:rPr>
        <w:t>Tabulka obsahuje následující informace:</w:t>
      </w:r>
    </w:p>
    <w:p w14:paraId="2FBDD152" w14:textId="193F85DC"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 xml:space="preserve">Logo </w:t>
      </w:r>
      <w:r w:rsidR="00FC6CAB">
        <w:rPr>
          <w:rFonts w:ascii="Arial" w:hAnsi="Arial" w:cs="Arial"/>
        </w:rPr>
        <w:t xml:space="preserve">IDS </w:t>
      </w:r>
      <w:r w:rsidRPr="00456A0D">
        <w:rPr>
          <w:rFonts w:ascii="Arial" w:hAnsi="Arial" w:cs="Arial"/>
        </w:rPr>
        <w:t>VDV</w:t>
      </w:r>
    </w:p>
    <w:p w14:paraId="2014023E"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1447148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 xml:space="preserve">Grafickým manuálem </w:t>
      </w:r>
      <w:r w:rsidR="00FC6CAB">
        <w:rPr>
          <w:rFonts w:ascii="Arial" w:eastAsia="Calibri" w:hAnsi="Arial" w:cs="Arial"/>
          <w:bCs/>
        </w:rPr>
        <w:t xml:space="preserve">Integrovaného dopravního systému </w:t>
      </w:r>
      <w:r w:rsidRPr="00456A0D">
        <w:rPr>
          <w:rFonts w:ascii="Arial" w:eastAsia="Calibri" w:hAnsi="Arial" w:cs="Arial"/>
          <w:bCs/>
        </w:rPr>
        <w:t>Veřejn</w:t>
      </w:r>
      <w:r w:rsidR="00FC6CAB">
        <w:rPr>
          <w:rFonts w:ascii="Arial" w:eastAsia="Calibri" w:hAnsi="Arial" w:cs="Arial"/>
          <w:bCs/>
        </w:rPr>
        <w:t>á</w:t>
      </w:r>
      <w:r w:rsidRPr="00456A0D">
        <w:rPr>
          <w:rFonts w:ascii="Arial" w:eastAsia="Calibri" w:hAnsi="Arial" w:cs="Arial"/>
          <w:bCs/>
        </w:rPr>
        <w:t xml:space="preserve"> doprav</w:t>
      </w:r>
      <w:r w:rsidR="00FC6CAB">
        <w:rPr>
          <w:rFonts w:ascii="Arial" w:eastAsia="Calibri" w:hAnsi="Arial" w:cs="Arial"/>
          <w:bCs/>
        </w:rPr>
        <w:t>a</w:t>
      </w:r>
      <w:r w:rsidRPr="00456A0D">
        <w:rPr>
          <w:rFonts w:ascii="Arial" w:eastAsia="Calibri" w:hAnsi="Arial" w:cs="Arial"/>
          <w:bCs/>
        </w:rPr>
        <w:t xml:space="preserve"> Vysočiny</w:t>
      </w:r>
      <w:r w:rsidRPr="00456A0D">
        <w:rPr>
          <w:rStyle w:val="Znakapoznpodarou"/>
          <w:rFonts w:ascii="Arial" w:eastAsia="Calibri" w:hAnsi="Arial" w:cs="Arial"/>
          <w:bCs/>
        </w:rPr>
        <w:footnoteReference w:id="20"/>
      </w:r>
      <w:r w:rsidRPr="00456A0D">
        <w:rPr>
          <w:rFonts w:ascii="Arial" w:eastAsia="Calibri" w:hAnsi="Arial" w:cs="Arial"/>
          <w:bCs/>
        </w:rPr>
        <w:t xml:space="preserve">. Tabulka musí </w:t>
      </w:r>
      <w:r w:rsidRPr="00456A0D">
        <w:rPr>
          <w:rFonts w:ascii="Arial" w:hAnsi="Arial" w:cs="Arial"/>
        </w:rPr>
        <w:t xml:space="preserve">být vytištěna </w:t>
      </w:r>
      <w:r w:rsidRPr="00456A0D">
        <w:rPr>
          <w:rFonts w:ascii="Arial" w:hAnsi="Arial" w:cs="Arial"/>
        </w:rPr>
        <w:lastRenderedPageBreak/>
        <w:t>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6248F6C7" w:rsidR="00D82402" w:rsidRDefault="00D82402" w:rsidP="000F0CEA">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24301A3E" w14:textId="6F1024AA" w:rsidR="00B01450" w:rsidRPr="00456A0D" w:rsidRDefault="00B01450" w:rsidP="000F0CEA">
      <w:pPr>
        <w:spacing w:before="120" w:after="120" w:line="360" w:lineRule="auto"/>
        <w:ind w:firstLine="284"/>
        <w:jc w:val="both"/>
        <w:rPr>
          <w:rFonts w:ascii="Arial" w:hAnsi="Arial" w:cs="Arial"/>
        </w:rPr>
      </w:pPr>
      <w:r>
        <w:rPr>
          <w:rFonts w:ascii="Arial" w:hAnsi="Arial" w:cs="Arial"/>
        </w:rPr>
        <w:t xml:space="preserve">V případě existence informačního systému v místě zastávky, dopravce nemá povinnost instalovat tabulku s dalšími dopravními informacemi. Dopravce je povinen o dané skutečnosti Objednatele informovat.    </w:t>
      </w:r>
    </w:p>
    <w:p w14:paraId="3B633A2F" w14:textId="3CA36D61" w:rsidR="00D82402" w:rsidRPr="00F5040A" w:rsidRDefault="00D82402" w:rsidP="000F0CEA">
      <w:pPr>
        <w:pStyle w:val="Nadpis3"/>
        <w:rPr>
          <w:rFonts w:ascii="Arial" w:hAnsi="Arial" w:cs="Arial"/>
          <w:color w:val="auto"/>
        </w:rPr>
      </w:pPr>
      <w:bookmarkStart w:id="117" w:name="_Toc6386424"/>
      <w:bookmarkStart w:id="118" w:name="_Toc130805820"/>
      <w:r w:rsidRPr="00F5040A">
        <w:rPr>
          <w:rFonts w:ascii="Arial" w:hAnsi="Arial" w:cs="Arial"/>
          <w:color w:val="auto"/>
        </w:rPr>
        <w:t>Tabulka s dalšími dopravními informacemi v zastávkách II. třídy</w:t>
      </w:r>
      <w:bookmarkEnd w:id="117"/>
      <w:bookmarkEnd w:id="118"/>
    </w:p>
    <w:p w14:paraId="737A03C5" w14:textId="23F49E09" w:rsidR="00F376EF"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2D56B13E"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 xml:space="preserve">Logo </w:t>
      </w:r>
      <w:r w:rsidR="00FC6CAB">
        <w:rPr>
          <w:rFonts w:eastAsia="Calibri" w:cs="Arial"/>
        </w:rPr>
        <w:t xml:space="preserve">IDS </w:t>
      </w:r>
      <w:r>
        <w:rPr>
          <w:rFonts w:eastAsia="Calibri" w:cs="Arial"/>
        </w:rPr>
        <w:t>VDV</w:t>
      </w:r>
    </w:p>
    <w:p w14:paraId="62A00F29" w14:textId="59F1A31A"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0F0CEA">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25A6A8F4" w:rsidR="00D82402" w:rsidRPr="00456A0D" w:rsidRDefault="00D82402" w:rsidP="000F0CEA">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w:t>
      </w:r>
      <w:r w:rsidR="0048053A">
        <w:rPr>
          <w:rFonts w:ascii="Arial" w:eastAsia="Calibri" w:hAnsi="Arial" w:cs="Arial"/>
        </w:rPr>
        <w:t xml:space="preserve">a po konzultaci s Objednatelem </w:t>
      </w:r>
      <w:r w:rsidRPr="00456A0D">
        <w:rPr>
          <w:rFonts w:ascii="Arial" w:eastAsia="Calibri" w:hAnsi="Arial" w:cs="Arial"/>
        </w:rPr>
        <w:t xml:space="preserve">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5382D956" w:rsidR="00D82402" w:rsidRPr="00F5040A" w:rsidRDefault="00D82402" w:rsidP="000F0CEA">
      <w:pPr>
        <w:pStyle w:val="Nadpis2"/>
        <w:rPr>
          <w:rFonts w:ascii="Arial" w:hAnsi="Arial" w:cs="Arial"/>
          <w:color w:val="auto"/>
        </w:rPr>
      </w:pPr>
      <w:bookmarkStart w:id="119" w:name="_Toc6386425"/>
      <w:bookmarkStart w:id="120" w:name="_Toc130805821"/>
      <w:r w:rsidRPr="00F5040A">
        <w:rPr>
          <w:rFonts w:ascii="Arial" w:hAnsi="Arial" w:cs="Arial"/>
          <w:color w:val="auto"/>
        </w:rPr>
        <w:t>Označení zastávek</w:t>
      </w:r>
      <w:bookmarkEnd w:id="119"/>
      <w:bookmarkEnd w:id="120"/>
    </w:p>
    <w:p w14:paraId="6C3C8760" w14:textId="76AAF275" w:rsidR="00D82402" w:rsidRPr="00F5040A" w:rsidRDefault="00D82402" w:rsidP="000F0CEA">
      <w:pPr>
        <w:pStyle w:val="Nadpis3"/>
        <w:rPr>
          <w:rFonts w:ascii="Arial" w:hAnsi="Arial" w:cs="Arial"/>
          <w:color w:val="auto"/>
        </w:rPr>
      </w:pPr>
      <w:bookmarkStart w:id="121" w:name="_Toc6386426"/>
      <w:bookmarkStart w:id="122" w:name="_Toc130805822"/>
      <w:r w:rsidRPr="00F5040A">
        <w:rPr>
          <w:rFonts w:ascii="Arial" w:hAnsi="Arial" w:cs="Arial"/>
          <w:color w:val="auto"/>
        </w:rPr>
        <w:t>Zastávky skupiny A</w:t>
      </w:r>
      <w:bookmarkEnd w:id="121"/>
      <w:bookmarkEnd w:id="122"/>
    </w:p>
    <w:p w14:paraId="69227199" w14:textId="2E78D3B3"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Zastávky skupiny A jsou umístěny ve městech, kde je provozována MHD (viz </w:t>
      </w:r>
      <w:r w:rsidR="00EA3039">
        <w:rPr>
          <w:rFonts w:ascii="Arial" w:hAnsi="Arial" w:cs="Arial"/>
        </w:rPr>
        <w:t>podkapitola 4.1</w:t>
      </w:r>
      <w:r w:rsidRPr="00456A0D">
        <w:rPr>
          <w:rFonts w:ascii="Arial" w:hAnsi="Arial" w:cs="Arial"/>
        </w:rPr>
        <w:t xml:space="preserve">).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w:t>
      </w:r>
      <w:r w:rsidR="0065203F">
        <w:rPr>
          <w:rFonts w:ascii="Arial" w:hAnsi="Arial" w:cs="Arial"/>
        </w:rPr>
        <w:t xml:space="preserve">Integrovaného dopravního systému </w:t>
      </w:r>
      <w:r w:rsidRPr="00456A0D">
        <w:rPr>
          <w:rFonts w:ascii="Arial" w:hAnsi="Arial" w:cs="Arial"/>
        </w:rPr>
        <w:t>Veřejn</w:t>
      </w:r>
      <w:r w:rsidR="0065203F">
        <w:rPr>
          <w:rFonts w:ascii="Arial" w:hAnsi="Arial" w:cs="Arial"/>
        </w:rPr>
        <w:t>á</w:t>
      </w:r>
      <w:r w:rsidRPr="00456A0D">
        <w:rPr>
          <w:rFonts w:ascii="Arial" w:hAnsi="Arial" w:cs="Arial"/>
        </w:rPr>
        <w:t xml:space="preserve"> doprav</w:t>
      </w:r>
      <w:r w:rsidR="0065203F">
        <w:rPr>
          <w:rFonts w:ascii="Arial" w:hAnsi="Arial" w:cs="Arial"/>
        </w:rPr>
        <w:t>a</w:t>
      </w:r>
      <w:r w:rsidRPr="00456A0D">
        <w:rPr>
          <w:rFonts w:ascii="Arial" w:hAnsi="Arial" w:cs="Arial"/>
        </w:rPr>
        <w:t xml:space="preserve"> Vysočiny tak, aby došlo k postupnému sjednocení standardu v rámci obsluhovaného území </w:t>
      </w:r>
      <w:r w:rsidR="0065203F">
        <w:rPr>
          <w:rFonts w:ascii="Arial" w:hAnsi="Arial" w:cs="Arial"/>
        </w:rPr>
        <w:t xml:space="preserve">IDS </w:t>
      </w:r>
      <w:r w:rsidRPr="00456A0D">
        <w:rPr>
          <w:rFonts w:ascii="Arial" w:hAnsi="Arial" w:cs="Arial"/>
        </w:rPr>
        <w:t xml:space="preserve">VDV. V případě </w:t>
      </w:r>
      <w:r w:rsidRPr="00456A0D">
        <w:rPr>
          <w:rFonts w:ascii="Arial" w:hAnsi="Arial" w:cs="Arial"/>
        </w:rPr>
        <w:lastRenderedPageBreak/>
        <w:t>neshody mezi objednavateli dopravních výkonů (případně dopravci)</w:t>
      </w:r>
      <w:r w:rsidRPr="00456A0D">
        <w:rPr>
          <w:rStyle w:val="Znakapoznpodarou"/>
          <w:rFonts w:ascii="Arial" w:hAnsi="Arial" w:cs="Arial"/>
        </w:rPr>
        <w:footnoteReference w:id="21"/>
      </w:r>
      <w:r w:rsidRPr="00456A0D">
        <w:rPr>
          <w:rFonts w:ascii="Arial" w:hAnsi="Arial" w:cs="Arial"/>
        </w:rPr>
        <w:t xml:space="preserve"> se zastávka zařadí do skupiny B.</w:t>
      </w:r>
    </w:p>
    <w:p w14:paraId="696CE102" w14:textId="38CBBB99" w:rsidR="00D82402" w:rsidRPr="00F5040A" w:rsidRDefault="00D82402" w:rsidP="000F0CEA">
      <w:pPr>
        <w:pStyle w:val="Nadpis3"/>
        <w:rPr>
          <w:rFonts w:ascii="Arial" w:hAnsi="Arial" w:cs="Arial"/>
          <w:color w:val="auto"/>
        </w:rPr>
      </w:pPr>
      <w:bookmarkStart w:id="123" w:name="_Toc6386427"/>
      <w:bookmarkStart w:id="124" w:name="_Toc130805823"/>
      <w:r w:rsidRPr="00F5040A">
        <w:rPr>
          <w:rFonts w:ascii="Arial" w:hAnsi="Arial" w:cs="Arial"/>
          <w:color w:val="auto"/>
        </w:rPr>
        <w:t>Zastávky skupiny B – standard designu VDV</w:t>
      </w:r>
      <w:bookmarkEnd w:id="123"/>
      <w:bookmarkEnd w:id="124"/>
    </w:p>
    <w:p w14:paraId="1100EF2F"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365C21E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Zastávky linek </w:t>
      </w:r>
      <w:r w:rsidR="0065203F">
        <w:rPr>
          <w:rFonts w:ascii="Arial" w:hAnsi="Arial" w:cs="Arial"/>
        </w:rPr>
        <w:t xml:space="preserve">IDS </w:t>
      </w:r>
      <w:r w:rsidRPr="00456A0D">
        <w:rPr>
          <w:rFonts w:ascii="Arial" w:hAnsi="Arial" w:cs="Arial"/>
        </w:rPr>
        <w:t>VDV na území Kraje Vysočina musí mít označení v souladu s</w:t>
      </w:r>
      <w:r w:rsidRPr="00456A0D">
        <w:rPr>
          <w:rFonts w:ascii="Arial" w:eastAsia="Calibri" w:hAnsi="Arial" w:cs="Arial"/>
          <w:bCs/>
        </w:rPr>
        <w:t xml:space="preserve"> Grafickým manuálem </w:t>
      </w:r>
      <w:r w:rsidR="0065203F">
        <w:rPr>
          <w:rFonts w:ascii="Arial" w:eastAsia="Calibri" w:hAnsi="Arial" w:cs="Arial"/>
          <w:bCs/>
        </w:rPr>
        <w:t xml:space="preserve">Integrovaného dopravního systému </w:t>
      </w:r>
      <w:r w:rsidRPr="00456A0D">
        <w:rPr>
          <w:rFonts w:ascii="Arial" w:eastAsia="Calibri" w:hAnsi="Arial" w:cs="Arial"/>
          <w:bCs/>
        </w:rPr>
        <w:t>Veřejn</w:t>
      </w:r>
      <w:r w:rsidR="0065203F">
        <w:rPr>
          <w:rFonts w:ascii="Arial" w:eastAsia="Calibri" w:hAnsi="Arial" w:cs="Arial"/>
          <w:bCs/>
        </w:rPr>
        <w:t>á</w:t>
      </w:r>
      <w:r w:rsidRPr="00456A0D">
        <w:rPr>
          <w:rFonts w:ascii="Arial" w:eastAsia="Calibri" w:hAnsi="Arial" w:cs="Arial"/>
          <w:bCs/>
        </w:rPr>
        <w:t xml:space="preserve"> doprav</w:t>
      </w:r>
      <w:r w:rsidR="0065203F">
        <w:rPr>
          <w:rFonts w:ascii="Arial" w:eastAsia="Calibri" w:hAnsi="Arial" w:cs="Arial"/>
          <w:bCs/>
        </w:rPr>
        <w:t>a</w:t>
      </w:r>
      <w:r w:rsidRPr="00456A0D">
        <w:rPr>
          <w:rFonts w:ascii="Arial" w:eastAsia="Calibri" w:hAnsi="Arial" w:cs="Arial"/>
          <w:bCs/>
        </w:rPr>
        <w:t xml:space="preserve"> Vysočiny</w:t>
      </w:r>
      <w:r w:rsidRPr="00456A0D">
        <w:rPr>
          <w:rStyle w:val="Znakapoznpodarou"/>
          <w:rFonts w:ascii="Arial" w:eastAsia="Calibri" w:hAnsi="Arial" w:cs="Arial"/>
          <w:bCs/>
        </w:rPr>
        <w:footnoteReference w:id="22"/>
      </w:r>
      <w:r w:rsidRPr="00456A0D">
        <w:rPr>
          <w:rFonts w:ascii="Arial" w:eastAsia="Calibri" w:hAnsi="Arial" w:cs="Arial"/>
          <w:bCs/>
        </w:rPr>
        <w:t>.</w:t>
      </w:r>
    </w:p>
    <w:p w14:paraId="3A5A63C6" w14:textId="2A832C87" w:rsidR="00D82402" w:rsidRPr="00F5040A" w:rsidRDefault="00D82402" w:rsidP="000F0CEA">
      <w:pPr>
        <w:pStyle w:val="Nadpis2"/>
        <w:rPr>
          <w:rFonts w:ascii="Arial" w:hAnsi="Arial" w:cs="Arial"/>
          <w:color w:val="auto"/>
        </w:rPr>
      </w:pPr>
      <w:bookmarkStart w:id="125" w:name="_Toc6386428"/>
      <w:bookmarkStart w:id="126" w:name="_Toc130805824"/>
      <w:r w:rsidRPr="00F5040A">
        <w:rPr>
          <w:rFonts w:ascii="Arial" w:hAnsi="Arial" w:cs="Arial"/>
          <w:color w:val="auto"/>
        </w:rPr>
        <w:t xml:space="preserve">Vlastnictví zastávek </w:t>
      </w:r>
      <w:r w:rsidR="0065203F">
        <w:rPr>
          <w:rFonts w:ascii="Arial" w:hAnsi="Arial" w:cs="Arial"/>
          <w:color w:val="auto"/>
        </w:rPr>
        <w:t xml:space="preserve">IDS </w:t>
      </w:r>
      <w:r w:rsidRPr="00F5040A">
        <w:rPr>
          <w:rFonts w:ascii="Arial" w:hAnsi="Arial" w:cs="Arial"/>
          <w:color w:val="auto"/>
        </w:rPr>
        <w:t>VDV</w:t>
      </w:r>
      <w:bookmarkEnd w:id="125"/>
      <w:bookmarkEnd w:id="126"/>
    </w:p>
    <w:p w14:paraId="01630275" w14:textId="18011B97" w:rsidR="00B01450" w:rsidRPr="00456A0D" w:rsidRDefault="00D82402" w:rsidP="00B01450">
      <w:pPr>
        <w:spacing w:before="120" w:after="120" w:line="360" w:lineRule="auto"/>
        <w:ind w:firstLine="284"/>
        <w:jc w:val="both"/>
        <w:rPr>
          <w:rFonts w:ascii="Arial" w:hAnsi="Arial" w:cs="Arial"/>
        </w:rPr>
      </w:pPr>
      <w:r w:rsidRPr="00456A0D">
        <w:rPr>
          <w:rFonts w:ascii="Arial" w:hAnsi="Arial" w:cs="Arial"/>
        </w:rPr>
        <w:t xml:space="preserve">Dopravní značky označující zastávky jsou ve vlastnictví vlastníka </w:t>
      </w:r>
      <w:r w:rsidR="00B01450">
        <w:rPr>
          <w:rFonts w:ascii="Arial" w:hAnsi="Arial" w:cs="Arial"/>
        </w:rPr>
        <w:t xml:space="preserve">pozemní </w:t>
      </w:r>
      <w:r w:rsidRPr="00456A0D">
        <w:rPr>
          <w:rFonts w:ascii="Arial" w:hAnsi="Arial" w:cs="Arial"/>
        </w:rPr>
        <w:t>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3"/>
      </w:r>
      <w:r w:rsidRPr="00456A0D">
        <w:rPr>
          <w:rFonts w:ascii="Arial" w:hAnsi="Arial" w:cs="Arial"/>
        </w:rPr>
        <w:t>.</w:t>
      </w:r>
      <w:r w:rsidR="00B01450" w:rsidRPr="004C5E4F">
        <w:rPr>
          <w:rFonts w:ascii="Arial" w:hAnsi="Arial" w:cs="Arial"/>
        </w:rPr>
        <w:t xml:space="preserve"> </w:t>
      </w:r>
      <w:r w:rsidR="00B01450">
        <w:rPr>
          <w:rFonts w:ascii="Arial" w:hAnsi="Arial" w:cs="Arial"/>
        </w:rPr>
        <w:t>Souhrnn</w:t>
      </w:r>
      <w:r w:rsidR="00037E2A">
        <w:rPr>
          <w:rFonts w:ascii="Arial" w:hAnsi="Arial" w:cs="Arial"/>
        </w:rPr>
        <w:t xml:space="preserve">ý seznam zastávek za oblast č. </w:t>
      </w:r>
      <w:ins w:id="127" w:author="Vít Baťa" w:date="2023-06-19T21:53:00Z">
        <w:r w:rsidR="00681035">
          <w:rPr>
            <w:rFonts w:ascii="Arial" w:hAnsi="Arial" w:cs="Arial"/>
          </w:rPr>
          <w:t>2</w:t>
        </w:r>
      </w:ins>
      <w:del w:id="128" w:author="Vít Baťa" w:date="2023-06-19T21:53:00Z">
        <w:r w:rsidR="00681035" w:rsidDel="00681035">
          <w:rPr>
            <w:rFonts w:ascii="Arial" w:hAnsi="Arial" w:cs="Arial"/>
          </w:rPr>
          <w:delText>1</w:delText>
        </w:r>
      </w:del>
      <w:r w:rsidR="00681035">
        <w:rPr>
          <w:rFonts w:ascii="Arial" w:hAnsi="Arial" w:cs="Arial"/>
        </w:rPr>
        <w:t xml:space="preserve"> </w:t>
      </w:r>
      <w:r w:rsidR="00B01450">
        <w:rPr>
          <w:rFonts w:ascii="Arial" w:hAnsi="Arial" w:cs="Arial"/>
        </w:rPr>
        <w:t xml:space="preserve">je uveden v příloze č. 10. V případě, že v místě zastávky není umístěna dopravní značka IJ4a anebo IJ4b, dopravce nemá povinnost tabulku s dalšími dopravními informacemi (dodatkovou tabulku) instalovat do doby, než tak bude ze strany vlastníka pozemní komunikace učiněno. </w:t>
      </w:r>
    </w:p>
    <w:p w14:paraId="38B284DD" w14:textId="03EE4186" w:rsidR="00D82402" w:rsidRPr="00456A0D" w:rsidRDefault="00D82402" w:rsidP="000F0CEA">
      <w:pPr>
        <w:spacing w:before="120" w:after="120" w:line="360" w:lineRule="auto"/>
        <w:ind w:firstLine="284"/>
        <w:jc w:val="both"/>
        <w:rPr>
          <w:rFonts w:ascii="Arial" w:hAnsi="Arial" w:cs="Arial"/>
        </w:rPr>
      </w:pPr>
    </w:p>
    <w:p w14:paraId="339FD546" w14:textId="5B5C9A58" w:rsidR="00D82402" w:rsidRPr="00F5040A" w:rsidRDefault="00D82402" w:rsidP="000F0CEA">
      <w:pPr>
        <w:pStyle w:val="Nadpis2"/>
        <w:rPr>
          <w:rFonts w:ascii="Arial" w:hAnsi="Arial" w:cs="Arial"/>
          <w:color w:val="auto"/>
        </w:rPr>
      </w:pPr>
      <w:bookmarkStart w:id="129" w:name="_Toc6386429"/>
      <w:bookmarkStart w:id="130" w:name="_Ref61339328"/>
      <w:bookmarkStart w:id="131" w:name="_Toc130805825"/>
      <w:r w:rsidRPr="00F5040A">
        <w:rPr>
          <w:rFonts w:ascii="Arial" w:hAnsi="Arial" w:cs="Arial"/>
          <w:color w:val="auto"/>
        </w:rPr>
        <w:t>Dočasné označování zastávek</w:t>
      </w:r>
      <w:bookmarkEnd w:id="129"/>
      <w:bookmarkEnd w:id="130"/>
      <w:bookmarkEnd w:id="131"/>
    </w:p>
    <w:p w14:paraId="318AA64D" w14:textId="77777777" w:rsidR="00090932" w:rsidRPr="00456A0D" w:rsidRDefault="00D82402" w:rsidP="00090932">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r w:rsidR="00090932">
        <w:rPr>
          <w:rFonts w:ascii="Arial" w:hAnsi="Arial" w:cs="Arial"/>
        </w:rPr>
        <w:t>z</w:t>
      </w:r>
      <w:r w:rsidRPr="00456A0D">
        <w:rPr>
          <w:rFonts w:ascii="Arial" w:hAnsi="Arial" w:cs="Arial"/>
        </w:rPr>
        <w:t xml:space="preserve">odpovídá </w:t>
      </w:r>
      <w:r w:rsidR="00090932">
        <w:rPr>
          <w:rFonts w:ascii="Arial" w:hAnsi="Arial" w:cs="Arial"/>
        </w:rPr>
        <w:t xml:space="preserve">vlastník (dopravce)zařízení pro zveřejňování jízdních řádů. </w:t>
      </w:r>
    </w:p>
    <w:p w14:paraId="59B46958" w14:textId="283FA128"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w:t>
      </w:r>
      <w:r w:rsidR="00C7535B">
        <w:rPr>
          <w:rFonts w:ascii="Arial" w:hAnsi="Arial" w:cs="Arial"/>
        </w:rPr>
        <w:t xml:space="preserve">uvedeny </w:t>
      </w:r>
      <w:r w:rsidRPr="00456A0D">
        <w:rPr>
          <w:rFonts w:ascii="Arial" w:hAnsi="Arial" w:cs="Arial"/>
        </w:rPr>
        <w:t>příslušné informace pro cestující</w:t>
      </w:r>
      <w:r w:rsidR="00C7535B">
        <w:rPr>
          <w:rFonts w:ascii="Arial" w:hAnsi="Arial" w:cs="Arial"/>
        </w:rPr>
        <w:t xml:space="preserve"> v místě původní zastávky</w:t>
      </w:r>
      <w:r w:rsidRPr="00456A0D">
        <w:rPr>
          <w:rFonts w:ascii="Arial" w:hAnsi="Arial" w:cs="Arial"/>
        </w:rPr>
        <w:t xml:space="preserve">. V případě stavebních úprav v okolí zneplatněné zastávky je možné označení zastávky odstranit. V takovém případě </w:t>
      </w:r>
      <w:r w:rsidRPr="00456A0D">
        <w:rPr>
          <w:rFonts w:ascii="Arial" w:hAnsi="Arial" w:cs="Arial"/>
        </w:rPr>
        <w:lastRenderedPageBreak/>
        <w:t>musí být na nejbližším vhodném, veřejně přístupném místě uvedena informace o náhradním umístění zastávky.</w:t>
      </w:r>
    </w:p>
    <w:p w14:paraId="793A4A61" w14:textId="03B1A318" w:rsidR="00D82402" w:rsidRPr="00F5040A" w:rsidRDefault="00D82402" w:rsidP="000F0CEA">
      <w:pPr>
        <w:pStyle w:val="Nadpis2"/>
        <w:rPr>
          <w:rFonts w:ascii="Arial" w:hAnsi="Arial" w:cs="Arial"/>
          <w:color w:val="auto"/>
        </w:rPr>
      </w:pPr>
      <w:bookmarkStart w:id="132" w:name="_Toc6386430"/>
      <w:bookmarkStart w:id="133" w:name="_Toc130805826"/>
      <w:r w:rsidRPr="00F5040A">
        <w:rPr>
          <w:rFonts w:ascii="Arial" w:hAnsi="Arial" w:cs="Arial"/>
          <w:color w:val="auto"/>
        </w:rPr>
        <w:t xml:space="preserve">Pravidelná kontrola a údržba zastávek </w:t>
      </w:r>
      <w:r w:rsidR="0065203F">
        <w:rPr>
          <w:rFonts w:ascii="Arial" w:hAnsi="Arial" w:cs="Arial"/>
          <w:color w:val="auto"/>
        </w:rPr>
        <w:t xml:space="preserve">IDS </w:t>
      </w:r>
      <w:r w:rsidRPr="00F5040A">
        <w:rPr>
          <w:rFonts w:ascii="Arial" w:hAnsi="Arial" w:cs="Arial"/>
          <w:color w:val="auto"/>
        </w:rPr>
        <w:t>VDV</w:t>
      </w:r>
      <w:bookmarkEnd w:id="132"/>
      <w:bookmarkEnd w:id="133"/>
    </w:p>
    <w:p w14:paraId="4C445D47" w14:textId="619C50BE"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w:t>
      </w:r>
      <w:r w:rsidR="00114E51">
        <w:rPr>
          <w:rFonts w:ascii="Arial" w:eastAsia="Calibri" w:hAnsi="Arial" w:cs="Arial"/>
        </w:rPr>
        <w:t>Z</w:t>
      </w:r>
      <w:r w:rsidRPr="00456A0D">
        <w:rPr>
          <w:rFonts w:ascii="Arial" w:eastAsia="Calibri" w:hAnsi="Arial" w:cs="Arial"/>
        </w:rPr>
        <w:t>astávky</w:t>
      </w:r>
      <w:r w:rsidR="00114E51">
        <w:rPr>
          <w:rFonts w:ascii="Arial" w:eastAsia="Calibri" w:hAnsi="Arial" w:cs="Arial"/>
        </w:rPr>
        <w:t xml:space="preserve"> I. třídy</w:t>
      </w:r>
      <w:r w:rsidRPr="00456A0D">
        <w:rPr>
          <w:rFonts w:ascii="Arial" w:eastAsia="Calibri" w:hAnsi="Arial" w:cs="Arial"/>
        </w:rPr>
        <w:t xml:space="preserve"> </w:t>
      </w:r>
      <w:r w:rsidR="00114E51">
        <w:rPr>
          <w:rFonts w:ascii="Arial" w:eastAsia="Calibri" w:hAnsi="Arial" w:cs="Arial"/>
        </w:rPr>
        <w:t>musí být</w:t>
      </w:r>
      <w:r w:rsidRPr="00456A0D">
        <w:rPr>
          <w:rFonts w:ascii="Arial" w:eastAsia="Calibri" w:hAnsi="Arial" w:cs="Arial"/>
        </w:rPr>
        <w:t xml:space="preserve"> kontrolovány </w:t>
      </w:r>
      <w:r w:rsidR="00114E51">
        <w:rPr>
          <w:rFonts w:ascii="Arial" w:eastAsia="Calibri" w:hAnsi="Arial" w:cs="Arial"/>
        </w:rPr>
        <w:t>každé 2 týdny</w:t>
      </w:r>
      <w:r w:rsidRPr="00456A0D">
        <w:rPr>
          <w:rFonts w:ascii="Arial" w:eastAsia="Calibri" w:hAnsi="Arial" w:cs="Arial"/>
        </w:rPr>
        <w:t xml:space="preserve">. Během </w:t>
      </w:r>
      <w:r w:rsidRPr="00456A0D">
        <w:rPr>
          <w:rFonts w:ascii="Arial" w:hAnsi="Arial" w:cs="Arial"/>
        </w:rPr>
        <w:t>kontroly</w:t>
      </w:r>
      <w:r w:rsidRPr="00456A0D">
        <w:rPr>
          <w:rFonts w:ascii="Arial" w:eastAsia="Calibri" w:hAnsi="Arial" w:cs="Arial"/>
        </w:rPr>
        <w:t xml:space="preserve"> se zjišťuje, zda zastávka splňuje standardy </w:t>
      </w:r>
      <w:r w:rsidR="0065203F">
        <w:rPr>
          <w:rFonts w:ascii="Arial" w:eastAsia="Calibri" w:hAnsi="Arial" w:cs="Arial"/>
        </w:rPr>
        <w:t xml:space="preserve">IDS </w:t>
      </w:r>
      <w:r w:rsidRPr="00456A0D">
        <w:rPr>
          <w:rFonts w:ascii="Arial" w:eastAsia="Calibri" w:hAnsi="Arial" w:cs="Arial"/>
        </w:rPr>
        <w:t xml:space="preserve">VDV – povinné minimální vybavení pro danou třídu zastávky a nutnost oprav nebo doplnění </w:t>
      </w:r>
      <w:r w:rsidR="00114E51">
        <w:rPr>
          <w:rFonts w:ascii="Arial" w:eastAsia="Calibri" w:hAnsi="Arial" w:cs="Arial"/>
        </w:rPr>
        <w:t>jejího</w:t>
      </w:r>
      <w:r w:rsidR="00114E51" w:rsidRPr="00456A0D">
        <w:rPr>
          <w:rFonts w:ascii="Arial" w:eastAsia="Calibri" w:hAnsi="Arial" w:cs="Arial"/>
        </w:rPr>
        <w:t xml:space="preserve"> </w:t>
      </w:r>
      <w:r w:rsidRPr="00456A0D">
        <w:rPr>
          <w:rFonts w:ascii="Arial" w:eastAsia="Calibri" w:hAnsi="Arial" w:cs="Arial"/>
        </w:rPr>
        <w:t xml:space="preserve">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w:t>
      </w:r>
      <w:r w:rsidR="003145B5" w:rsidRPr="00456A0D">
        <w:rPr>
          <w:rFonts w:ascii="Arial" w:eastAsia="Calibri" w:hAnsi="Arial" w:cs="Arial"/>
        </w:rPr>
        <w:t>vybavení.</w:t>
      </w:r>
      <w:r w:rsidRPr="00456A0D">
        <w:rPr>
          <w:rFonts w:ascii="Arial" w:eastAsia="Calibri" w:hAnsi="Arial" w:cs="Arial"/>
        </w:rPr>
        <w:t xml:space="preserve"> </w:t>
      </w:r>
    </w:p>
    <w:p w14:paraId="2F37E801" w14:textId="6690449E" w:rsidR="00D82402" w:rsidRPr="00456A0D" w:rsidRDefault="00D82402" w:rsidP="000F0CEA">
      <w:pPr>
        <w:spacing w:before="360" w:line="360" w:lineRule="auto"/>
        <w:jc w:val="both"/>
        <w:rPr>
          <w:rFonts w:ascii="Arial" w:eastAsia="Calibri" w:hAnsi="Arial" w:cs="Arial"/>
          <w:b/>
        </w:rPr>
      </w:pPr>
      <w:bookmarkStart w:id="134" w:name="_Toc187136836"/>
      <w:bookmarkStart w:id="135" w:name="_Toc184093106"/>
      <w:r w:rsidRPr="00456A0D">
        <w:rPr>
          <w:rFonts w:ascii="Arial" w:eastAsia="Calibri" w:hAnsi="Arial" w:cs="Arial"/>
          <w:b/>
        </w:rPr>
        <w:t>Závazné termíny pro zjišťování a nápravu závad na zastávkách</w:t>
      </w:r>
      <w:bookmarkEnd w:id="134"/>
      <w:bookmarkEnd w:id="135"/>
    </w:p>
    <w:p w14:paraId="0ECC3A6B" w14:textId="77777777" w:rsidR="00D82402" w:rsidRPr="00456A0D" w:rsidRDefault="00D82402" w:rsidP="000F0CEA">
      <w:pPr>
        <w:spacing w:before="240" w:line="360" w:lineRule="auto"/>
        <w:jc w:val="both"/>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0F0CEA">
            <w:pPr>
              <w:jc w:val="both"/>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0F0CEA">
            <w:pPr>
              <w:keepNext/>
              <w:spacing w:after="0"/>
              <w:jc w:val="both"/>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0F0CEA">
            <w:pPr>
              <w:keepNext/>
              <w:spacing w:after="0"/>
              <w:jc w:val="both"/>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0F0CEA">
            <w:pPr>
              <w:jc w:val="both"/>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0F0CEA">
            <w:pPr>
              <w:jc w:val="both"/>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0F0CEA">
            <w:pPr>
              <w:jc w:val="both"/>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BFDD28A" w:rsidR="005F60CE" w:rsidRPr="00C50B7A" w:rsidRDefault="005F60CE" w:rsidP="000F0CEA">
      <w:pPr>
        <w:pStyle w:val="Nadpis1"/>
        <w:rPr>
          <w:rFonts w:ascii="Arial" w:hAnsi="Arial" w:cs="Arial"/>
          <w:color w:val="auto"/>
        </w:rPr>
      </w:pPr>
      <w:bookmarkStart w:id="136" w:name="_Toc6386431"/>
      <w:bookmarkStart w:id="137" w:name="_Toc130805827"/>
      <w:r w:rsidRPr="00C50B7A">
        <w:rPr>
          <w:rFonts w:ascii="Arial" w:hAnsi="Arial" w:cs="Arial"/>
          <w:color w:val="auto"/>
        </w:rPr>
        <w:t>STANDARD PODOBY JÍZDNÍCH ŘÁDŮ</w:t>
      </w:r>
      <w:bookmarkEnd w:id="136"/>
      <w:bookmarkEnd w:id="137"/>
    </w:p>
    <w:p w14:paraId="1228C252" w14:textId="5C69D068" w:rsidR="005F60CE" w:rsidRPr="00456A0D" w:rsidRDefault="005F60CE" w:rsidP="000F0CEA">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4"/>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 xml:space="preserve">o řádu je přiložen v příloze č. 3 TPS </w:t>
      </w:r>
      <w:r w:rsidR="0065203F">
        <w:rPr>
          <w:rFonts w:ascii="Arial" w:hAnsi="Arial" w:cs="Arial"/>
        </w:rPr>
        <w:t xml:space="preserve">IDS </w:t>
      </w:r>
      <w:r w:rsidR="009723FD" w:rsidRPr="009723FD">
        <w:rPr>
          <w:rFonts w:ascii="Arial" w:hAnsi="Arial" w:cs="Arial"/>
        </w:rPr>
        <w:t>VDV – „Vzor JŘ“</w:t>
      </w:r>
      <w:r w:rsidR="00C50B7A" w:rsidRPr="009723FD">
        <w:rPr>
          <w:rFonts w:ascii="Arial" w:hAnsi="Arial" w:cs="Arial"/>
        </w:rPr>
        <w:t>.</w:t>
      </w:r>
      <w:r w:rsidR="00F80E75">
        <w:rPr>
          <w:rFonts w:ascii="Arial" w:hAnsi="Arial" w:cs="Arial"/>
        </w:rPr>
        <w:t xml:space="preserve"> Vychází z předlohy ASW JŘ </w:t>
      </w:r>
      <w:proofErr w:type="spellStart"/>
      <w:r w:rsidR="00F80E75">
        <w:rPr>
          <w:rFonts w:ascii="Arial" w:hAnsi="Arial" w:cs="Arial"/>
        </w:rPr>
        <w:t>Chaps</w:t>
      </w:r>
      <w:proofErr w:type="spellEnd"/>
      <w:r w:rsidR="00F80E75">
        <w:rPr>
          <w:rFonts w:ascii="Arial" w:hAnsi="Arial" w:cs="Arial"/>
        </w:rPr>
        <w:t>. V průběhu plnění může dojít k barevnému provedení jízdního řádu. V případě realizace bude specifikováno Objednatelem.</w:t>
      </w:r>
    </w:p>
    <w:p w14:paraId="6937863A" w14:textId="40D301D7" w:rsidR="005F60CE" w:rsidRPr="00C50B7A" w:rsidRDefault="005F60CE" w:rsidP="000F0CEA">
      <w:pPr>
        <w:pStyle w:val="Nadpis1"/>
        <w:rPr>
          <w:rFonts w:ascii="Arial" w:hAnsi="Arial" w:cs="Arial"/>
          <w:color w:val="auto"/>
        </w:rPr>
      </w:pPr>
      <w:bookmarkStart w:id="138" w:name="_Toc6386433"/>
      <w:bookmarkStart w:id="139" w:name="_Toc130805828"/>
      <w:r w:rsidRPr="00C50B7A">
        <w:rPr>
          <w:rFonts w:ascii="Arial" w:hAnsi="Arial" w:cs="Arial"/>
          <w:color w:val="auto"/>
        </w:rPr>
        <w:lastRenderedPageBreak/>
        <w:t>STANDARD JÍZDNÍCH DOKLADŮ</w:t>
      </w:r>
      <w:bookmarkEnd w:id="138"/>
      <w:bookmarkEnd w:id="139"/>
    </w:p>
    <w:p w14:paraId="12253F48" w14:textId="7AE729FD" w:rsidR="005F60CE" w:rsidRPr="00456A0D" w:rsidRDefault="005F60CE" w:rsidP="000F0CEA">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w:t>
      </w:r>
      <w:r w:rsidR="0065203F">
        <w:rPr>
          <w:rFonts w:ascii="Arial" w:hAnsi="Arial" w:cs="Arial"/>
        </w:rPr>
        <w:t xml:space="preserve">IDS </w:t>
      </w:r>
      <w:r w:rsidRPr="00456A0D">
        <w:rPr>
          <w:rFonts w:ascii="Arial" w:hAnsi="Arial" w:cs="Arial"/>
        </w:rPr>
        <w:t xml:space="preserve">VDV stanoví Kraj Vysočina. Jízdní doklady musí být z hlediska obsahového a vizuálního v souladu s Grafickým manuálem </w:t>
      </w:r>
      <w:r w:rsidR="0065203F">
        <w:rPr>
          <w:rFonts w:ascii="Arial" w:hAnsi="Arial" w:cs="Arial"/>
        </w:rPr>
        <w:t xml:space="preserve">Integrovaného dopravního systému </w:t>
      </w:r>
      <w:r w:rsidRPr="00456A0D">
        <w:rPr>
          <w:rFonts w:ascii="Arial" w:hAnsi="Arial" w:cs="Arial"/>
        </w:rPr>
        <w:t>Veřejn</w:t>
      </w:r>
      <w:r w:rsidR="0065203F">
        <w:rPr>
          <w:rFonts w:ascii="Arial" w:hAnsi="Arial" w:cs="Arial"/>
        </w:rPr>
        <w:t>á</w:t>
      </w:r>
      <w:r w:rsidRPr="00456A0D">
        <w:rPr>
          <w:rFonts w:ascii="Arial" w:hAnsi="Arial" w:cs="Arial"/>
        </w:rPr>
        <w:t xml:space="preserve"> doprav</w:t>
      </w:r>
      <w:r w:rsidR="00267F5A">
        <w:rPr>
          <w:rFonts w:ascii="Arial" w:hAnsi="Arial" w:cs="Arial"/>
        </w:rPr>
        <w:t>a</w:t>
      </w:r>
      <w:r w:rsidRPr="00456A0D">
        <w:rPr>
          <w:rFonts w:ascii="Arial" w:hAnsi="Arial" w:cs="Arial"/>
        </w:rPr>
        <w:t xml:space="preserve">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w:t>
      </w:r>
      <w:r w:rsidR="00BC0289">
        <w:rPr>
          <w:rFonts w:ascii="Arial" w:hAnsi="Arial" w:cs="Arial"/>
        </w:rPr>
        <w:t xml:space="preserve">Integrovaného dopravního systému </w:t>
      </w:r>
      <w:r w:rsidR="00A117FD" w:rsidRPr="00FE078E">
        <w:rPr>
          <w:rFonts w:ascii="Arial" w:hAnsi="Arial" w:cs="Arial"/>
        </w:rPr>
        <w:t>Veřejn</w:t>
      </w:r>
      <w:r w:rsidR="00BC0289">
        <w:rPr>
          <w:rFonts w:ascii="Arial" w:hAnsi="Arial" w:cs="Arial"/>
        </w:rPr>
        <w:t>á</w:t>
      </w:r>
      <w:r w:rsidR="00A117FD" w:rsidRPr="00FE078E">
        <w:rPr>
          <w:rFonts w:ascii="Arial" w:hAnsi="Arial" w:cs="Arial"/>
        </w:rPr>
        <w:t xml:space="preserve"> doprav</w:t>
      </w:r>
      <w:r w:rsidR="00267F5A">
        <w:rPr>
          <w:rFonts w:ascii="Arial" w:hAnsi="Arial" w:cs="Arial"/>
        </w:rPr>
        <w:t>a</w:t>
      </w:r>
      <w:r w:rsidR="00A117FD" w:rsidRPr="00FE078E">
        <w:rPr>
          <w:rFonts w:ascii="Arial" w:hAnsi="Arial" w:cs="Arial"/>
        </w:rPr>
        <w:t xml:space="preserve"> Vysočiny, který je přílohou č.</w:t>
      </w:r>
      <w:r w:rsidR="00FE078E">
        <w:rPr>
          <w:rFonts w:ascii="Arial" w:hAnsi="Arial" w:cs="Arial"/>
        </w:rPr>
        <w:t xml:space="preserve"> 1 </w:t>
      </w:r>
      <w:r w:rsidR="005E51EB">
        <w:rPr>
          <w:rFonts w:ascii="Arial" w:hAnsi="Arial" w:cs="Arial"/>
        </w:rPr>
        <w:t xml:space="preserve">TPS </w:t>
      </w:r>
      <w:r w:rsidR="00BC0289">
        <w:rPr>
          <w:rFonts w:ascii="Arial" w:hAnsi="Arial" w:cs="Arial"/>
        </w:rPr>
        <w:t xml:space="preserve">IDS </w:t>
      </w:r>
      <w:r w:rsidR="005E51EB">
        <w:rPr>
          <w:rFonts w:ascii="Arial" w:hAnsi="Arial" w:cs="Arial"/>
        </w:rPr>
        <w:t xml:space="preserve">VDV – „Grafický manuál </w:t>
      </w:r>
      <w:r w:rsidR="00BC0289">
        <w:rPr>
          <w:rFonts w:ascii="Arial" w:hAnsi="Arial" w:cs="Arial"/>
        </w:rPr>
        <w:t xml:space="preserve">IDS </w:t>
      </w:r>
      <w:r w:rsidR="005E51EB">
        <w:rPr>
          <w:rFonts w:ascii="Arial" w:hAnsi="Arial" w:cs="Arial"/>
        </w:rPr>
        <w:t>VDV“</w:t>
      </w:r>
    </w:p>
    <w:p w14:paraId="39F96953" w14:textId="4BED059D" w:rsidR="005F60CE" w:rsidRPr="0023277E" w:rsidRDefault="005F60CE" w:rsidP="000F0CEA">
      <w:pPr>
        <w:pStyle w:val="Nadpis2"/>
        <w:rPr>
          <w:rFonts w:ascii="Arial" w:hAnsi="Arial" w:cs="Arial"/>
        </w:rPr>
      </w:pPr>
      <w:bookmarkStart w:id="140" w:name="_Toc6386434"/>
      <w:bookmarkStart w:id="141" w:name="_Toc130805829"/>
      <w:r w:rsidRPr="0023277E">
        <w:rPr>
          <w:rFonts w:ascii="Arial" w:hAnsi="Arial" w:cs="Arial"/>
          <w:color w:val="auto"/>
        </w:rPr>
        <w:t>Papírové jízdní doklady</w:t>
      </w:r>
      <w:bookmarkEnd w:id="140"/>
      <w:bookmarkEnd w:id="141"/>
    </w:p>
    <w:p w14:paraId="304A6986" w14:textId="6786C88A" w:rsidR="005F60CE" w:rsidRPr="00C50B7A" w:rsidRDefault="005F60CE" w:rsidP="000F0CEA">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r w:rsidR="00267F5A">
        <w:rPr>
          <w:rFonts w:ascii="Arial" w:hAnsi="Arial" w:cs="Arial"/>
        </w:rPr>
        <w:t xml:space="preserve"> Aktuální obsah jízdního dokladu je stanoven ve Smluvních a přepravních podmínkách VDV</w:t>
      </w:r>
    </w:p>
    <w:p w14:paraId="0C5472FF" w14:textId="65F5BDEA" w:rsidR="00EA7200" w:rsidRPr="0023277E" w:rsidRDefault="00EA7200" w:rsidP="000F0CEA">
      <w:pPr>
        <w:pStyle w:val="Nadpis1"/>
        <w:rPr>
          <w:rFonts w:ascii="Arial" w:hAnsi="Arial" w:cs="Arial"/>
          <w:color w:val="auto"/>
        </w:rPr>
      </w:pPr>
      <w:bookmarkStart w:id="142" w:name="_Toc6386445"/>
      <w:bookmarkStart w:id="143" w:name="_Toc130805830"/>
      <w:r w:rsidRPr="0023277E">
        <w:rPr>
          <w:rFonts w:ascii="Arial" w:hAnsi="Arial" w:cs="Arial"/>
          <w:color w:val="auto"/>
        </w:rPr>
        <w:t>STANDARD DOPRAVNÍCH VÝKONŮ</w:t>
      </w:r>
      <w:bookmarkEnd w:id="142"/>
      <w:bookmarkEnd w:id="143"/>
    </w:p>
    <w:p w14:paraId="1ECC6952" w14:textId="0E8DD5CF" w:rsidR="00EA7200" w:rsidRPr="0023277E" w:rsidRDefault="00EA7200" w:rsidP="000F0CEA">
      <w:pPr>
        <w:pStyle w:val="Nadpis2"/>
        <w:rPr>
          <w:rFonts w:ascii="Arial" w:hAnsi="Arial" w:cs="Arial"/>
          <w:color w:val="auto"/>
        </w:rPr>
      </w:pPr>
      <w:bookmarkStart w:id="144" w:name="_Toc6386446"/>
      <w:bookmarkStart w:id="145" w:name="_Toc130805831"/>
      <w:r w:rsidRPr="0023277E">
        <w:rPr>
          <w:rFonts w:ascii="Arial" w:hAnsi="Arial" w:cs="Arial"/>
          <w:color w:val="auto"/>
        </w:rPr>
        <w:t>Zajištění dopravy dle jízdních řádů</w:t>
      </w:r>
      <w:bookmarkEnd w:id="144"/>
      <w:bookmarkEnd w:id="145"/>
    </w:p>
    <w:p w14:paraId="0DF9E356" w14:textId="77777777" w:rsidR="00DB22D8" w:rsidRDefault="00EA7200"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636DEC">
        <w:rPr>
          <w:rFonts w:ascii="Arial" w:hAnsi="Arial" w:cs="Arial"/>
          <w:shd w:val="clear" w:color="auto" w:fill="FFFFFF"/>
        </w:rPr>
        <w:t xml:space="preserve">IDS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22F1299C" w14:textId="21A5420E" w:rsidR="00EA7200" w:rsidRDefault="00E05A25"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 xml:space="preserve"> Dopravce je povinen před platností aktuálního jízdního řádu předat Centrálnímu dispečinku IDS VDV vzorové oběhy vozidla (turnusy). V případě, že dojde v průběhu platnosti jízdního řádu v turnusu ke změně</w:t>
      </w:r>
      <w:r w:rsidR="00DB22D8">
        <w:rPr>
          <w:rFonts w:ascii="Arial" w:hAnsi="Arial" w:cs="Arial"/>
          <w:shd w:val="clear" w:color="auto" w:fill="FFFFFF"/>
        </w:rPr>
        <w:t>, je povinen dopravce dopředu informovat Centrální dispečink IDS VDV. Dopravce je povinen dodržovat oběhy vozidla zaslané Centrálnímu dispečinku IDS VDV.</w:t>
      </w:r>
    </w:p>
    <w:p w14:paraId="5BE3D000" w14:textId="7343ABCE" w:rsidR="00D35B72" w:rsidRDefault="00D35B72"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Dopravce je povinen před začátkem provozu, k začátku kalendářního roku a v případě zařazení či vyřazení vozidla zaslat minimálně 5 dní před provedením změny ve vozovém parku Centrálnímu dispečinku IDS VDV seznam provozovaných vozidel včetně údajů k identifikaci vozidla v systému IDS VDV. Vzorová tabulka k vyplnění bude zaslána dopravcům.</w:t>
      </w:r>
    </w:p>
    <w:p w14:paraId="0622E16B" w14:textId="75CDFE5E" w:rsidR="0043657E" w:rsidRPr="00456A0D" w:rsidRDefault="0043657E"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 xml:space="preserve">Dopravce je povinen před začátkem provozu, k začátku kalendářního roku a v případě jakékoliv změny v průběhu plnění smlouvy před počátkem takové změny zaslat Centrálnímu </w:t>
      </w:r>
      <w:r>
        <w:rPr>
          <w:rFonts w:ascii="Arial" w:hAnsi="Arial" w:cs="Arial"/>
          <w:shd w:val="clear" w:color="auto" w:fill="FFFFFF"/>
        </w:rPr>
        <w:lastRenderedPageBreak/>
        <w:t>dispečinku IDS VDV aktuální číselník řidičů, včetně uvedení služebních mobilních čísel, pokud mají řidiči k dispozici</w:t>
      </w:r>
    </w:p>
    <w:p w14:paraId="18D60FB4" w14:textId="1EABDF49" w:rsidR="00EA7200" w:rsidRPr="0023277E" w:rsidRDefault="00EA7200" w:rsidP="000F0CEA">
      <w:pPr>
        <w:pStyle w:val="Nadpis2"/>
        <w:rPr>
          <w:rFonts w:ascii="Arial" w:hAnsi="Arial" w:cs="Arial"/>
          <w:color w:val="auto"/>
        </w:rPr>
      </w:pPr>
      <w:bookmarkStart w:id="146" w:name="_Toc6386447"/>
      <w:bookmarkStart w:id="147" w:name="_Toc130805832"/>
      <w:r w:rsidRPr="0023277E">
        <w:rPr>
          <w:rFonts w:ascii="Arial" w:hAnsi="Arial" w:cs="Arial"/>
          <w:color w:val="auto"/>
        </w:rPr>
        <w:t>Přesnost a přistavování vozidel na zastávky</w:t>
      </w:r>
      <w:bookmarkEnd w:id="146"/>
      <w:bookmarkEnd w:id="147"/>
    </w:p>
    <w:p w14:paraId="6725318C" w14:textId="77777777" w:rsidR="00EA7200" w:rsidRPr="00456A0D" w:rsidRDefault="00EA7200"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1203ACB" w14:textId="4C788E5E" w:rsidR="00EA7200" w:rsidRPr="00456A0D" w:rsidRDefault="00EA7200" w:rsidP="0063014A">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w:t>
      </w:r>
      <w:r w:rsidR="00C7535B">
        <w:rPr>
          <w:rFonts w:ascii="Arial" w:hAnsi="Arial" w:cs="Arial"/>
        </w:rPr>
        <w:t xml:space="preserve"> V případě, že řidič vozidla zjistí jevy mající za následek zpoždění vozidla větší jak 10 minut je povinen je oznámit neprodleně objednateli</w:t>
      </w:r>
      <w:proofErr w:type="gramStart"/>
      <w:r w:rsidR="00C7535B">
        <w:rPr>
          <w:rFonts w:ascii="Arial" w:hAnsi="Arial" w:cs="Arial"/>
        </w:rPr>
        <w:t xml:space="preserve">  </w:t>
      </w:r>
      <w:r w:rsidRPr="00456A0D">
        <w:rPr>
          <w:rFonts w:ascii="Arial" w:hAnsi="Arial" w:cs="Arial"/>
        </w:rPr>
        <w:t xml:space="preserve"> (</w:t>
      </w:r>
      <w:proofErr w:type="gramEnd"/>
      <w:r w:rsidRPr="00456A0D">
        <w:rPr>
          <w:rFonts w:ascii="Arial" w:hAnsi="Arial" w:cs="Arial"/>
        </w:rPr>
        <w:t xml:space="preserve">Centrální dispečink </w:t>
      </w:r>
      <w:r w:rsidR="00636DEC">
        <w:rPr>
          <w:rFonts w:ascii="Arial" w:hAnsi="Arial" w:cs="Arial"/>
        </w:rPr>
        <w:t xml:space="preserve">IDS </w:t>
      </w:r>
      <w:r w:rsidRPr="00456A0D">
        <w:rPr>
          <w:rFonts w:ascii="Arial" w:hAnsi="Arial" w:cs="Arial"/>
        </w:rPr>
        <w:t>VDV)</w:t>
      </w:r>
      <w:r w:rsidR="0063014A">
        <w:rPr>
          <w:rFonts w:ascii="Arial" w:hAnsi="Arial" w:cs="Arial"/>
        </w:rPr>
        <w:t>.Jedná se o stavy v silničním provozu typu znemožňující plynulou průjezdnost pozemní komunikace (zejména porucha vozidla, zdravotní indispozice řidiče, havárie vozidel, povětrnostní vlivy, nesjízdnost pozemní komunikace).</w:t>
      </w:r>
      <w:r w:rsidRPr="00456A0D">
        <w:rPr>
          <w:rFonts w:ascii="Arial" w:hAnsi="Arial" w:cs="Arial"/>
        </w:rPr>
        <w:t xml:space="preserve"> </w:t>
      </w:r>
    </w:p>
    <w:p w14:paraId="1C7C3007" w14:textId="77777777" w:rsidR="00EA7200" w:rsidRPr="00456A0D" w:rsidRDefault="00EA7200" w:rsidP="000F0CEA">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0F0CEA">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 xml:space="preserve">a připomínky od cestujících, obcí a dalších subjektů, které </w:t>
      </w:r>
      <w:proofErr w:type="gramStart"/>
      <w:r w:rsidRPr="00456A0D">
        <w:rPr>
          <w:rFonts w:ascii="Arial" w:hAnsi="Arial" w:cs="Arial"/>
        </w:rPr>
        <w:t>obdrží</w:t>
      </w:r>
      <w:proofErr w:type="gramEnd"/>
      <w:r w:rsidRPr="00456A0D">
        <w:rPr>
          <w:rFonts w:ascii="Arial" w:hAnsi="Arial" w:cs="Arial"/>
        </w:rPr>
        <w:t>, postoupí do 3 pracovních dnů objednateli.</w:t>
      </w:r>
    </w:p>
    <w:p w14:paraId="75E4E112" w14:textId="21B2C6BD" w:rsidR="00EA7200" w:rsidRPr="00EA7C06" w:rsidRDefault="00EA7200" w:rsidP="000F0CEA">
      <w:pPr>
        <w:pStyle w:val="Nadpis2"/>
        <w:rPr>
          <w:rFonts w:ascii="Arial" w:hAnsi="Arial" w:cs="Arial"/>
          <w:color w:val="auto"/>
        </w:rPr>
      </w:pPr>
      <w:bookmarkStart w:id="148" w:name="_Toc6386448"/>
      <w:bookmarkStart w:id="149" w:name="_Toc130805833"/>
      <w:r w:rsidRPr="0023277E">
        <w:rPr>
          <w:rFonts w:ascii="Arial" w:hAnsi="Arial" w:cs="Arial"/>
          <w:color w:val="auto"/>
        </w:rPr>
        <w:t xml:space="preserve">Návaznost </w:t>
      </w:r>
      <w:r w:rsidRPr="00EA7C06">
        <w:rPr>
          <w:rFonts w:ascii="Arial" w:hAnsi="Arial" w:cs="Arial"/>
          <w:color w:val="auto"/>
        </w:rPr>
        <w:t>spojů</w:t>
      </w:r>
      <w:bookmarkEnd w:id="148"/>
      <w:bookmarkEnd w:id="149"/>
    </w:p>
    <w:p w14:paraId="689B75CF" w14:textId="3E42610A" w:rsidR="00EA7200" w:rsidRPr="00456A0D" w:rsidRDefault="00EA7200" w:rsidP="000F0CEA">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w:t>
      </w:r>
      <w:r w:rsidR="00636DEC">
        <w:rPr>
          <w:rFonts w:ascii="Arial" w:hAnsi="Arial" w:cs="Arial"/>
          <w:b/>
        </w:rPr>
        <w:t xml:space="preserve"> IDS</w:t>
      </w:r>
      <w:r w:rsidR="00797C18" w:rsidRPr="0094424D">
        <w:rPr>
          <w:rFonts w:ascii="Arial" w:hAnsi="Arial" w:cs="Arial"/>
          <w:b/>
        </w:rPr>
        <w:t xml:space="preserve"> VDV</w:t>
      </w:r>
      <w:r w:rsidRPr="0094424D">
        <w:rPr>
          <w:rFonts w:ascii="Arial" w:hAnsi="Arial" w:cs="Arial"/>
        </w:rPr>
        <w:t>“</w:t>
      </w:r>
      <w:r w:rsidRPr="0094424D">
        <w:rPr>
          <w:rStyle w:val="Znakapoznpodarou"/>
          <w:rFonts w:ascii="Arial" w:hAnsi="Arial" w:cs="Arial"/>
        </w:rPr>
        <w:footnoteReference w:id="25"/>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0F0CEA">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lastRenderedPageBreak/>
        <w:t>Bude-li pomůcka poskytnuta objednatelem později, je dopravce po dobu plynutí výše stanovených lhůt zproštěn od případných sankcí plynoucích z nedodržení pokynů této pomůcky.</w:t>
      </w:r>
    </w:p>
    <w:p w14:paraId="74D11B52" w14:textId="73703C21" w:rsidR="00EA7200" w:rsidRDefault="00EA7200" w:rsidP="000F0CEA">
      <w:pPr>
        <w:spacing w:before="120" w:after="120" w:line="360" w:lineRule="auto"/>
        <w:ind w:firstLine="284"/>
        <w:jc w:val="both"/>
        <w:rPr>
          <w:rFonts w:ascii="Arial" w:hAnsi="Arial" w:cs="Arial"/>
        </w:rPr>
      </w:pPr>
      <w:r w:rsidRPr="00456A0D">
        <w:rPr>
          <w:rFonts w:ascii="Arial" w:hAnsi="Arial" w:cs="Arial"/>
        </w:rPr>
        <w:t xml:space="preserve">Dopravci jsou rovněž povinni zajistit, aby řidiči dodržovali všechny pokyny vydané Centrálním dispečinkem </w:t>
      </w:r>
      <w:r w:rsidR="00636DEC">
        <w:rPr>
          <w:rFonts w:ascii="Arial" w:hAnsi="Arial" w:cs="Arial"/>
        </w:rPr>
        <w:t xml:space="preserve">IDS </w:t>
      </w:r>
      <w:r w:rsidRPr="00456A0D">
        <w:rPr>
          <w:rFonts w:ascii="Arial" w:hAnsi="Arial" w:cs="Arial"/>
        </w:rPr>
        <w:t>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25D7B12D" w14:textId="199B70B7" w:rsidR="00F11A7E" w:rsidRDefault="00D3186D" w:rsidP="000F0CEA">
      <w:pPr>
        <w:spacing w:before="120" w:after="120" w:line="360" w:lineRule="auto"/>
        <w:ind w:firstLine="284"/>
        <w:jc w:val="both"/>
        <w:rPr>
          <w:rFonts w:ascii="Arial" w:hAnsi="Arial" w:cs="Arial"/>
        </w:rPr>
      </w:pPr>
      <w:r>
        <w:rPr>
          <w:rFonts w:ascii="Arial" w:hAnsi="Arial" w:cs="Arial"/>
        </w:rPr>
        <w:t>Pokud je potřeba pozdržet spoj o delší dobu, než je stanovena v jízdním řádu a příručce Garance návazností, navrhne dispečer Centrálního dispečinku IDS VDV toto opatření odpovědnému dispečeru dopravce, který rozhodne, zda jej lze akceptovat</w:t>
      </w:r>
      <w:r w:rsidR="00F11A7E">
        <w:rPr>
          <w:rFonts w:ascii="Arial" w:hAnsi="Arial" w:cs="Arial"/>
        </w:rPr>
        <w:t>.</w:t>
      </w:r>
    </w:p>
    <w:p w14:paraId="33BFA22B" w14:textId="7B3FE60F" w:rsidR="003D7866" w:rsidRDefault="00F11A7E" w:rsidP="000F0CEA">
      <w:pPr>
        <w:spacing w:before="120" w:after="120" w:line="360" w:lineRule="auto"/>
        <w:ind w:firstLine="284"/>
        <w:jc w:val="both"/>
        <w:rPr>
          <w:rFonts w:ascii="Arial" w:hAnsi="Arial" w:cs="Arial"/>
        </w:rPr>
      </w:pPr>
      <w:r>
        <w:rPr>
          <w:rFonts w:ascii="Arial" w:hAnsi="Arial" w:cs="Arial"/>
        </w:rPr>
        <w:t xml:space="preserve">V případě mimořádnosti v dopravě má Centrální dispečink IDS VDV pravomoc rozhodnout o vypravení náhradní autobusové dopravy </w:t>
      </w:r>
      <w:r w:rsidR="00142718">
        <w:rPr>
          <w:rFonts w:ascii="Arial" w:hAnsi="Arial" w:cs="Arial"/>
        </w:rPr>
        <w:t xml:space="preserve">daným </w:t>
      </w:r>
      <w:r>
        <w:rPr>
          <w:rFonts w:ascii="Arial" w:hAnsi="Arial" w:cs="Arial"/>
        </w:rPr>
        <w:t xml:space="preserve">dopravcem </w:t>
      </w:r>
      <w:r w:rsidR="00142718">
        <w:rPr>
          <w:rFonts w:ascii="Arial" w:hAnsi="Arial" w:cs="Arial"/>
        </w:rPr>
        <w:t xml:space="preserve">v oblasti </w:t>
      </w:r>
      <w:r>
        <w:rPr>
          <w:rFonts w:ascii="Arial" w:hAnsi="Arial" w:cs="Arial"/>
        </w:rPr>
        <w:t>za vynechaný nebo zpožděný spoj.</w:t>
      </w:r>
    </w:p>
    <w:p w14:paraId="0818D0EB" w14:textId="02B80718" w:rsidR="00F11A7E" w:rsidRDefault="00F11A7E" w:rsidP="000F0CEA">
      <w:pPr>
        <w:spacing w:before="120" w:after="120" w:line="360" w:lineRule="auto"/>
        <w:ind w:firstLine="284"/>
        <w:jc w:val="both"/>
        <w:rPr>
          <w:rFonts w:ascii="Arial" w:hAnsi="Arial" w:cs="Arial"/>
        </w:rPr>
      </w:pPr>
      <w:r>
        <w:rPr>
          <w:rFonts w:ascii="Arial" w:hAnsi="Arial" w:cs="Arial"/>
        </w:rPr>
        <w:t>V případě nedodržení návaznosti má Centrální dispečink IDS VDV právo rozhodnout o vrácení spoje do přestupního uzlu</w:t>
      </w:r>
      <w:r w:rsidR="00C251A4">
        <w:rPr>
          <w:rFonts w:ascii="Arial" w:hAnsi="Arial" w:cs="Arial"/>
        </w:rPr>
        <w:t>.</w:t>
      </w:r>
    </w:p>
    <w:p w14:paraId="2AFCCF98" w14:textId="03BD9BB3" w:rsidR="0057487F" w:rsidRDefault="0057487F" w:rsidP="000F0CEA">
      <w:pPr>
        <w:spacing w:before="120" w:after="120" w:line="360" w:lineRule="auto"/>
        <w:ind w:firstLine="284"/>
        <w:jc w:val="both"/>
        <w:rPr>
          <w:rFonts w:ascii="Arial" w:hAnsi="Arial" w:cs="Arial"/>
        </w:rPr>
      </w:pPr>
      <w:r>
        <w:rPr>
          <w:rFonts w:ascii="Arial" w:hAnsi="Arial" w:cs="Arial"/>
        </w:rPr>
        <w:t>Centrální dispečink IDS VDV má právo požádat odpovědného pracovníka dopravce o vypravení autobusů (např. záložních autobusu) na spoje náhradní autobusové dopravy</w:t>
      </w:r>
      <w:r w:rsidR="00607D1B">
        <w:rPr>
          <w:rFonts w:ascii="Arial" w:hAnsi="Arial" w:cs="Arial"/>
        </w:rPr>
        <w:t>.</w:t>
      </w:r>
    </w:p>
    <w:p w14:paraId="1C0AC6D2" w14:textId="72FAC7C0" w:rsidR="00607D1B" w:rsidRDefault="00607D1B" w:rsidP="000F0CEA">
      <w:pPr>
        <w:spacing w:before="120" w:after="120" w:line="360" w:lineRule="auto"/>
        <w:ind w:firstLine="284"/>
        <w:jc w:val="both"/>
        <w:rPr>
          <w:rFonts w:ascii="Arial" w:hAnsi="Arial" w:cs="Arial"/>
        </w:rPr>
      </w:pPr>
      <w:r>
        <w:rPr>
          <w:rFonts w:ascii="Arial" w:hAnsi="Arial" w:cs="Arial"/>
        </w:rPr>
        <w:t>V odůvodněných případech má Centrální dispečink IDS VDV právo navrhnout a odsouhlasit vykonání odjezdu po jiné trase nebo v jiném čase, nezastavení na zastávce, nevykonání spoje nebo vykonání spoje jiným vozidlem.</w:t>
      </w:r>
    </w:p>
    <w:p w14:paraId="19CE1500" w14:textId="21C0FBA4" w:rsidR="00607D1B" w:rsidRPr="00456A0D" w:rsidRDefault="00607D1B" w:rsidP="000F0CEA">
      <w:pPr>
        <w:spacing w:before="120" w:after="120" w:line="360" w:lineRule="auto"/>
        <w:ind w:firstLine="284"/>
        <w:jc w:val="both"/>
        <w:rPr>
          <w:rFonts w:ascii="Arial" w:hAnsi="Arial" w:cs="Arial"/>
        </w:rPr>
      </w:pPr>
      <w:r>
        <w:rPr>
          <w:rFonts w:ascii="Arial" w:hAnsi="Arial" w:cs="Arial"/>
        </w:rPr>
        <w:t>Vzhledem k tomu, že Centrální dispečink IDS VDV</w:t>
      </w:r>
      <w:r>
        <w:rPr>
          <w:rFonts w:ascii="Arial" w:hAnsi="Arial" w:cs="Arial"/>
        </w:rPr>
        <w:tab/>
      </w:r>
      <w:r w:rsidR="0026617F">
        <w:rPr>
          <w:rFonts w:ascii="Arial" w:hAnsi="Arial" w:cs="Arial"/>
        </w:rPr>
        <w:t xml:space="preserve"> bude v kontaktu s řidiči, může vyplynout potřeba výměny vozu, řidiče, případně operativní změny v oběhu autobusu. Tento požadavek řidiče přenese Centrální dispečink IDS VDV k odpovědnému pracovníkovi dopravce. V případě, že může dojít k narušení jízdního řádu z jakéhokoliv důvodu (zpoždění, porucha)</w:t>
      </w:r>
      <w:r w:rsidR="00947A82">
        <w:rPr>
          <w:rFonts w:ascii="Arial" w:hAnsi="Arial" w:cs="Arial"/>
        </w:rPr>
        <w:t xml:space="preserve"> je řidič nebo pověřený pracovník dopravce </w:t>
      </w:r>
      <w:r w:rsidR="009D1B6F">
        <w:rPr>
          <w:rFonts w:ascii="Arial" w:hAnsi="Arial" w:cs="Arial"/>
        </w:rPr>
        <w:t xml:space="preserve">povinen </w:t>
      </w:r>
      <w:r w:rsidR="00947A82">
        <w:rPr>
          <w:rFonts w:ascii="Arial" w:hAnsi="Arial" w:cs="Arial"/>
        </w:rPr>
        <w:t>neprodleně informovat Centrální dispečink IDS VDV.</w:t>
      </w:r>
    </w:p>
    <w:p w14:paraId="15121E50" w14:textId="76F6CFE0" w:rsidR="00EA7200" w:rsidRPr="0023277E" w:rsidRDefault="00EA7200" w:rsidP="000F0CEA">
      <w:pPr>
        <w:pStyle w:val="Nadpis2"/>
        <w:rPr>
          <w:rFonts w:ascii="Arial" w:hAnsi="Arial" w:cs="Arial"/>
          <w:color w:val="auto"/>
        </w:rPr>
      </w:pPr>
      <w:bookmarkStart w:id="150" w:name="_Toc6386449"/>
      <w:bookmarkStart w:id="151" w:name="_Toc130805834"/>
      <w:r w:rsidRPr="0023277E">
        <w:rPr>
          <w:rFonts w:ascii="Arial" w:hAnsi="Arial" w:cs="Arial"/>
          <w:color w:val="auto"/>
        </w:rPr>
        <w:t>Mimořádnosti v dopravě</w:t>
      </w:r>
      <w:bookmarkEnd w:id="150"/>
      <w:bookmarkEnd w:id="151"/>
    </w:p>
    <w:p w14:paraId="7321B0E9" w14:textId="476E779F" w:rsidR="00EA7200" w:rsidRPr="0023277E" w:rsidRDefault="00EA7200" w:rsidP="000F0CEA">
      <w:pPr>
        <w:pStyle w:val="Nadpis3"/>
        <w:rPr>
          <w:rFonts w:ascii="Arial" w:hAnsi="Arial" w:cs="Arial"/>
          <w:color w:val="auto"/>
        </w:rPr>
      </w:pPr>
      <w:bookmarkStart w:id="152" w:name="_Toc6386450"/>
      <w:bookmarkStart w:id="153" w:name="_Toc130805835"/>
      <w:r w:rsidRPr="0023277E">
        <w:rPr>
          <w:rFonts w:ascii="Arial" w:hAnsi="Arial" w:cs="Arial"/>
          <w:color w:val="auto"/>
        </w:rPr>
        <w:t>Mimořádnosti v dopravě způsobené dopravcem</w:t>
      </w:r>
      <w:bookmarkEnd w:id="152"/>
      <w:bookmarkEnd w:id="153"/>
    </w:p>
    <w:p w14:paraId="6E8CD048"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lastRenderedPageBreak/>
        <w:t>nezpůsobilost řidiče k další jízdě,</w:t>
      </w:r>
    </w:p>
    <w:p w14:paraId="224990E7"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63102D1" w:rsidR="00EA7200" w:rsidRPr="0023277E" w:rsidRDefault="00EA7200" w:rsidP="000F0CEA">
      <w:pPr>
        <w:pStyle w:val="Nadpis3"/>
        <w:rPr>
          <w:rFonts w:ascii="Arial" w:hAnsi="Arial" w:cs="Arial"/>
          <w:color w:val="auto"/>
        </w:rPr>
      </w:pPr>
      <w:bookmarkStart w:id="154" w:name="_Toc6386451"/>
      <w:bookmarkStart w:id="155" w:name="_Toc130805836"/>
      <w:r w:rsidRPr="0023277E">
        <w:rPr>
          <w:rFonts w:ascii="Arial" w:hAnsi="Arial" w:cs="Arial"/>
          <w:color w:val="auto"/>
        </w:rPr>
        <w:t>Mimořádnosti v dopravě nezávislé na dopravci</w:t>
      </w:r>
      <w:bookmarkEnd w:id="154"/>
      <w:bookmarkEnd w:id="155"/>
    </w:p>
    <w:p w14:paraId="55213ED7"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0E667984" w:rsidR="00EA7200" w:rsidRPr="00D41CE6" w:rsidRDefault="00EA7200" w:rsidP="000F0CEA">
      <w:pPr>
        <w:pStyle w:val="Nadpis3"/>
        <w:rPr>
          <w:rFonts w:ascii="Arial" w:hAnsi="Arial" w:cs="Arial"/>
          <w:color w:val="auto"/>
        </w:rPr>
      </w:pPr>
      <w:bookmarkStart w:id="156" w:name="_Toc6386452"/>
      <w:bookmarkStart w:id="157" w:name="_Toc130805837"/>
      <w:r w:rsidRPr="00D41CE6">
        <w:rPr>
          <w:rFonts w:ascii="Arial" w:hAnsi="Arial" w:cs="Arial"/>
          <w:color w:val="auto"/>
        </w:rPr>
        <w:t>Postup v případě mimořádnosti v dopravě</w:t>
      </w:r>
      <w:bookmarkEnd w:id="156"/>
      <w:bookmarkEnd w:id="157"/>
    </w:p>
    <w:p w14:paraId="4FC20767"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5F1A5EA6"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Pokud dojde na lince k mimořádnosti v dopravě, je řidič (popřípadě příslušná oprávněná osoba) povinen provést úkony stanovené vnitřním předpisem </w:t>
      </w:r>
      <w:r w:rsidR="003145B5" w:rsidRPr="00456A0D">
        <w:rPr>
          <w:rFonts w:ascii="Arial" w:hAnsi="Arial" w:cs="Arial"/>
        </w:rPr>
        <w:t>dopravce,</w:t>
      </w:r>
      <w:r w:rsidRPr="00456A0D">
        <w:rPr>
          <w:rFonts w:ascii="Arial" w:hAnsi="Arial" w:cs="Arial"/>
        </w:rPr>
        <w:t xml:space="preserv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6"/>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10FE293" w14:textId="77777777" w:rsidR="00142718" w:rsidRPr="00456A0D" w:rsidRDefault="00EA7200" w:rsidP="00142718">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27"/>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r w:rsidR="00142718">
        <w:rPr>
          <w:rFonts w:ascii="Arial" w:hAnsi="Arial" w:cs="Arial"/>
        </w:rPr>
        <w:t xml:space="preserve"> Pokud jiné základní (turnusové) vozidlo není k dispozici, je možné použít na </w:t>
      </w:r>
      <w:r w:rsidR="00142718">
        <w:rPr>
          <w:rFonts w:ascii="Arial" w:hAnsi="Arial" w:cs="Arial"/>
        </w:rPr>
        <w:lastRenderedPageBreak/>
        <w:t>nezbytně nutnou dobu vozidlo provozní zálohy. V případě, kdy bude k dispozici již základní (turnusové) vozidlo, musí být toto vozidlo neprodleně zařazeno do provozu.</w:t>
      </w:r>
    </w:p>
    <w:p w14:paraId="7BC8DE5B" w14:textId="465D55F5" w:rsidR="00EA7200" w:rsidRPr="00456A0D" w:rsidRDefault="00EA7200" w:rsidP="000F0CEA">
      <w:pPr>
        <w:spacing w:before="120" w:after="120" w:line="360" w:lineRule="auto"/>
        <w:ind w:firstLine="284"/>
        <w:jc w:val="both"/>
        <w:rPr>
          <w:rFonts w:ascii="Arial" w:hAnsi="Arial" w:cs="Arial"/>
        </w:rPr>
      </w:pPr>
    </w:p>
    <w:p w14:paraId="6407369A" w14:textId="69A19906" w:rsidR="00EA7200" w:rsidRPr="00456A0D" w:rsidRDefault="00EA7200" w:rsidP="000F0CEA">
      <w:pPr>
        <w:spacing w:before="120" w:after="120" w:line="360" w:lineRule="auto"/>
        <w:ind w:firstLine="284"/>
        <w:jc w:val="both"/>
        <w:rPr>
          <w:rFonts w:ascii="Arial" w:hAnsi="Arial" w:cs="Arial"/>
        </w:rPr>
      </w:pPr>
      <w:bookmarkStart w:id="158" w:name="_Hlk52896486"/>
      <w:r w:rsidRPr="00456A0D">
        <w:rPr>
          <w:rFonts w:ascii="Arial" w:hAnsi="Arial" w:cs="Arial"/>
        </w:rPr>
        <w:t xml:space="preserve">V případě neprůjezdnosti komunikace může řidič po dohodě s dispečerem dispečinku </w:t>
      </w:r>
      <w:r w:rsidR="008E635F">
        <w:rPr>
          <w:rFonts w:ascii="Arial" w:hAnsi="Arial" w:cs="Arial"/>
        </w:rPr>
        <w:t xml:space="preserve">IDS </w:t>
      </w:r>
      <w:r w:rsidRPr="00456A0D">
        <w:rPr>
          <w:rFonts w:ascii="Arial" w:hAnsi="Arial" w:cs="Arial"/>
        </w:rPr>
        <w:t>VDV zvolit náhradní trasu. Trasa musí být zvolena tak, aby se spoj vychýlil z trasy oproti jízdnímu řádu v co nejmenší možné míře.</w:t>
      </w:r>
      <w:bookmarkEnd w:id="158"/>
      <w:r w:rsidRPr="00456A0D">
        <w:rPr>
          <w:rFonts w:ascii="Arial" w:hAnsi="Arial" w:cs="Arial"/>
        </w:rPr>
        <w:t xml:space="preserve"> </w:t>
      </w:r>
    </w:p>
    <w:p w14:paraId="03C6A15E"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587ACB73" w:rsidR="00EA7200" w:rsidRPr="00D41CE6" w:rsidRDefault="00EA7200" w:rsidP="000F0CEA">
      <w:pPr>
        <w:pStyle w:val="Nadpis2"/>
        <w:rPr>
          <w:rFonts w:ascii="Arial" w:hAnsi="Arial" w:cs="Arial"/>
          <w:color w:val="auto"/>
        </w:rPr>
      </w:pPr>
      <w:bookmarkStart w:id="159" w:name="_Toc6386453"/>
      <w:bookmarkStart w:id="160" w:name="_Toc130805838"/>
      <w:r w:rsidRPr="00D41CE6">
        <w:rPr>
          <w:rFonts w:ascii="Arial" w:hAnsi="Arial" w:cs="Arial"/>
          <w:color w:val="auto"/>
        </w:rPr>
        <w:t>Záznam o provozu vozidla</w:t>
      </w:r>
      <w:bookmarkEnd w:id="159"/>
      <w:bookmarkEnd w:id="160"/>
    </w:p>
    <w:p w14:paraId="3835A372" w14:textId="58FC54AF" w:rsidR="00EA7200" w:rsidRPr="00456A0D" w:rsidRDefault="00EA7200" w:rsidP="003701A5">
      <w:pPr>
        <w:spacing w:before="120" w:after="120" w:line="360" w:lineRule="auto"/>
        <w:ind w:firstLine="284"/>
        <w:jc w:val="both"/>
        <w:rPr>
          <w:rFonts w:cs="Arial"/>
        </w:rPr>
      </w:pPr>
      <w:r w:rsidRPr="00456A0D">
        <w:rPr>
          <w:rFonts w:ascii="Arial" w:hAnsi="Arial" w:cs="Arial"/>
        </w:rPr>
        <w:t xml:space="preserve">Každé vozidlo provozované na linkách v systému </w:t>
      </w:r>
      <w:r w:rsidR="008E635F">
        <w:rPr>
          <w:rFonts w:ascii="Arial" w:hAnsi="Arial" w:cs="Arial"/>
        </w:rPr>
        <w:t xml:space="preserve">IDS </w:t>
      </w:r>
      <w:r w:rsidRPr="00456A0D">
        <w:rPr>
          <w:rFonts w:ascii="Arial" w:hAnsi="Arial" w:cs="Arial"/>
        </w:rPr>
        <w:t xml:space="preserve">VDV musí být vybaveno záznamem </w:t>
      </w:r>
      <w:r w:rsidRPr="00456A0D">
        <w:rPr>
          <w:rFonts w:ascii="Arial" w:hAnsi="Arial" w:cs="Arial"/>
        </w:rPr>
        <w:br/>
        <w:t xml:space="preserve">o provozu vozidla (DZPV – denní záznam o provozu vozidla), </w:t>
      </w:r>
      <w:r w:rsidR="00142718">
        <w:rPr>
          <w:rFonts w:ascii="Arial" w:hAnsi="Arial" w:cs="Arial"/>
        </w:rPr>
        <w:t xml:space="preserve">který má náležitosti v souladu s platnou legislativou. Záznam o provozu vozidla je možné vést i v elektronické formě. </w:t>
      </w:r>
    </w:p>
    <w:p w14:paraId="7CCC122B" w14:textId="77777777" w:rsidR="00EA7200" w:rsidRPr="00456A0D" w:rsidRDefault="00EA7200" w:rsidP="000F0CEA">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3F16443F" w:rsidR="00EA7200" w:rsidRPr="00D41CE6" w:rsidRDefault="00EA7200" w:rsidP="000F0CEA">
      <w:pPr>
        <w:pStyle w:val="Nadpis2"/>
        <w:rPr>
          <w:rFonts w:ascii="Arial" w:hAnsi="Arial" w:cs="Arial"/>
          <w:color w:val="auto"/>
        </w:rPr>
      </w:pPr>
      <w:bookmarkStart w:id="161" w:name="_Toc6386454"/>
      <w:bookmarkStart w:id="162" w:name="_Toc130805839"/>
      <w:r w:rsidRPr="00D41CE6">
        <w:rPr>
          <w:rFonts w:ascii="Arial" w:hAnsi="Arial" w:cs="Arial"/>
          <w:color w:val="auto"/>
        </w:rPr>
        <w:t>Standard provozní a operativní zálohy</w:t>
      </w:r>
      <w:bookmarkEnd w:id="161"/>
      <w:bookmarkEnd w:id="162"/>
    </w:p>
    <w:p w14:paraId="63C18C45" w14:textId="13E97ECE" w:rsidR="00EA7200" w:rsidRPr="00D41CE6" w:rsidRDefault="00EA7200" w:rsidP="000F0CEA">
      <w:pPr>
        <w:pStyle w:val="Nadpis3"/>
        <w:rPr>
          <w:rFonts w:ascii="Arial" w:hAnsi="Arial" w:cs="Arial"/>
          <w:color w:val="auto"/>
        </w:rPr>
      </w:pPr>
      <w:bookmarkStart w:id="163" w:name="_Toc6386455"/>
      <w:bookmarkStart w:id="164" w:name="_Toc130805840"/>
      <w:r w:rsidRPr="00D41CE6">
        <w:rPr>
          <w:rFonts w:ascii="Arial" w:hAnsi="Arial" w:cs="Arial"/>
          <w:color w:val="auto"/>
        </w:rPr>
        <w:t>Provozní záloha</w:t>
      </w:r>
      <w:bookmarkEnd w:id="163"/>
      <w:bookmarkEnd w:id="164"/>
    </w:p>
    <w:p w14:paraId="132F0DA8" w14:textId="18E0B97C"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0F0CEA">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0FBE2B80"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w:t>
      </w:r>
      <w:r w:rsidR="00E46393">
        <w:rPr>
          <w:rFonts w:ascii="Arial" w:hAnsi="Arial" w:cs="Arial"/>
        </w:rPr>
        <w:t xml:space="preserve">IDS </w:t>
      </w:r>
      <w:r w:rsidRPr="00456A0D">
        <w:rPr>
          <w:rFonts w:ascii="Arial" w:hAnsi="Arial" w:cs="Arial"/>
        </w:rPr>
        <w:t xml:space="preserve">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0F0CEA">
        <w:rPr>
          <w:rFonts w:ascii="Arial" w:hAnsi="Arial" w:cs="Arial"/>
        </w:rPr>
        <w:instrText xml:space="preserve"> \* MERGEFORMAT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xml:space="preserve">. </w:t>
      </w:r>
      <w:r w:rsidRPr="00456A0D">
        <w:rPr>
          <w:rFonts w:ascii="Arial" w:hAnsi="Arial" w:cs="Arial"/>
        </w:rPr>
        <w:lastRenderedPageBreak/>
        <w:t xml:space="preserve">Vozidlo musí být u předních dveří označeno vždy logem </w:t>
      </w:r>
      <w:r w:rsidR="00E46393">
        <w:rPr>
          <w:rFonts w:ascii="Arial" w:hAnsi="Arial" w:cs="Arial"/>
        </w:rPr>
        <w:t xml:space="preserve">IDS </w:t>
      </w:r>
      <w:r w:rsidRPr="00456A0D">
        <w:rPr>
          <w:rFonts w:ascii="Arial" w:hAnsi="Arial" w:cs="Arial"/>
        </w:rPr>
        <w:t xml:space="preserve">VDV dle Grafického manuálu </w:t>
      </w:r>
      <w:r w:rsidR="007D2A00">
        <w:rPr>
          <w:rFonts w:ascii="Arial" w:hAnsi="Arial" w:cs="Arial"/>
        </w:rPr>
        <w:t xml:space="preserve">Integrovaného dopravního systému </w:t>
      </w:r>
      <w:r w:rsidRPr="00456A0D">
        <w:rPr>
          <w:rFonts w:ascii="Arial" w:hAnsi="Arial" w:cs="Arial"/>
        </w:rPr>
        <w:t>Veřejn</w:t>
      </w:r>
      <w:r w:rsidR="007D2A00">
        <w:rPr>
          <w:rFonts w:ascii="Arial" w:hAnsi="Arial" w:cs="Arial"/>
        </w:rPr>
        <w:t>á</w:t>
      </w:r>
      <w:r w:rsidRPr="00456A0D">
        <w:rPr>
          <w:rFonts w:ascii="Arial" w:hAnsi="Arial" w:cs="Arial"/>
        </w:rPr>
        <w:t xml:space="preserve"> doprav</w:t>
      </w:r>
      <w:r w:rsidR="007D2A00">
        <w:rPr>
          <w:rFonts w:ascii="Arial" w:hAnsi="Arial" w:cs="Arial"/>
        </w:rPr>
        <w:t>a</w:t>
      </w:r>
      <w:r w:rsidRPr="00456A0D">
        <w:rPr>
          <w:rFonts w:ascii="Arial" w:hAnsi="Arial" w:cs="Arial"/>
        </w:rPr>
        <w:t xml:space="preserve"> Vysočiny.</w:t>
      </w:r>
    </w:p>
    <w:p w14:paraId="4B3799CB" w14:textId="6349B3A9"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 xml:space="preserve">logem </w:t>
      </w:r>
      <w:r w:rsidR="0032535A">
        <w:rPr>
          <w:rFonts w:ascii="Arial" w:hAnsi="Arial" w:cs="Arial"/>
        </w:rPr>
        <w:t xml:space="preserve">IDS </w:t>
      </w:r>
      <w:r w:rsidR="00C77DB1" w:rsidRPr="00F22348">
        <w:rPr>
          <w:rFonts w:ascii="Arial" w:hAnsi="Arial" w:cs="Arial"/>
        </w:rPr>
        <w:t>VDV dle Grafického manuálu</w:t>
      </w:r>
      <w:r w:rsidR="0032535A">
        <w:rPr>
          <w:rFonts w:ascii="Arial" w:hAnsi="Arial" w:cs="Arial"/>
        </w:rPr>
        <w:t xml:space="preserve"> Inte</w:t>
      </w:r>
      <w:r w:rsidR="009A3873">
        <w:rPr>
          <w:rFonts w:ascii="Arial" w:hAnsi="Arial" w:cs="Arial"/>
        </w:rPr>
        <w:t>g</w:t>
      </w:r>
      <w:r w:rsidR="0032535A">
        <w:rPr>
          <w:rFonts w:ascii="Arial" w:hAnsi="Arial" w:cs="Arial"/>
        </w:rPr>
        <w:t xml:space="preserve">rovaného dopravního systému </w:t>
      </w:r>
      <w:r w:rsidR="00C77DB1" w:rsidRPr="00F22348">
        <w:rPr>
          <w:rFonts w:ascii="Arial" w:hAnsi="Arial" w:cs="Arial"/>
        </w:rPr>
        <w:t>Veřejn</w:t>
      </w:r>
      <w:r w:rsidR="0032535A">
        <w:rPr>
          <w:rFonts w:ascii="Arial" w:hAnsi="Arial" w:cs="Arial"/>
        </w:rPr>
        <w:t>á</w:t>
      </w:r>
      <w:r w:rsidR="00C77DB1" w:rsidRPr="00F22348">
        <w:rPr>
          <w:rFonts w:ascii="Arial" w:hAnsi="Arial" w:cs="Arial"/>
        </w:rPr>
        <w:t xml:space="preserve"> doprav</w:t>
      </w:r>
      <w:r w:rsidR="0032535A">
        <w:rPr>
          <w:rFonts w:ascii="Arial" w:hAnsi="Arial" w:cs="Arial"/>
        </w:rPr>
        <w:t>a</w:t>
      </w:r>
      <w:r w:rsidR="00C77DB1" w:rsidRPr="00F22348">
        <w:rPr>
          <w:rFonts w:ascii="Arial" w:hAnsi="Arial" w:cs="Arial"/>
        </w:rPr>
        <w:t xml:space="preserve">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 xml:space="preserve">stejně jako starší vozidla v systému </w:t>
      </w:r>
      <w:r w:rsidR="0032535A">
        <w:rPr>
          <w:rFonts w:ascii="Arial" w:hAnsi="Arial" w:cs="Arial"/>
        </w:rPr>
        <w:t xml:space="preserve">IDS </w:t>
      </w:r>
      <w:r w:rsidR="00073B76" w:rsidRPr="00F22348">
        <w:rPr>
          <w:rFonts w:ascii="Arial" w:hAnsi="Arial" w:cs="Arial"/>
        </w:rPr>
        <w:t>VDV.</w:t>
      </w:r>
      <w:r w:rsidR="00A53C1E">
        <w:rPr>
          <w:rFonts w:ascii="Arial" w:hAnsi="Arial" w:cs="Arial"/>
        </w:rPr>
        <w:t xml:space="preserve"> Provozní záloha musí být zajištěna vozidly s minimální </w:t>
      </w:r>
      <w:proofErr w:type="spellStart"/>
      <w:r w:rsidR="00A53C1E">
        <w:rPr>
          <w:rFonts w:ascii="Arial" w:hAnsi="Arial" w:cs="Arial"/>
        </w:rPr>
        <w:t>obs</w:t>
      </w:r>
      <w:r w:rsidR="009D1B6F">
        <w:rPr>
          <w:rFonts w:ascii="Arial" w:hAnsi="Arial" w:cs="Arial"/>
        </w:rPr>
        <w:t>aditelností</w:t>
      </w:r>
      <w:proofErr w:type="spellEnd"/>
      <w:r w:rsidR="00A53C1E">
        <w:rPr>
          <w:rFonts w:ascii="Arial" w:hAnsi="Arial" w:cs="Arial"/>
        </w:rPr>
        <w:t xml:space="preserve"> dle kategorie V-N.</w:t>
      </w:r>
    </w:p>
    <w:p w14:paraId="2F13E4DA" w14:textId="3D43668C" w:rsidR="00EA7200" w:rsidRPr="00D41CE6" w:rsidRDefault="00EA7200" w:rsidP="000F0CEA">
      <w:pPr>
        <w:pStyle w:val="Nadpis3"/>
        <w:rPr>
          <w:rFonts w:ascii="Arial" w:hAnsi="Arial" w:cs="Arial"/>
          <w:color w:val="auto"/>
        </w:rPr>
      </w:pPr>
      <w:bookmarkStart w:id="165" w:name="_Toc6386456"/>
      <w:bookmarkStart w:id="166" w:name="_Toc130805841"/>
      <w:r w:rsidRPr="00D41CE6">
        <w:rPr>
          <w:rFonts w:ascii="Arial" w:hAnsi="Arial" w:cs="Arial"/>
          <w:color w:val="auto"/>
        </w:rPr>
        <w:t>Operativní záloha</w:t>
      </w:r>
      <w:bookmarkEnd w:id="165"/>
      <w:bookmarkEnd w:id="166"/>
    </w:p>
    <w:p w14:paraId="293F4C73" w14:textId="65AFD364"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626D3F">
        <w:rPr>
          <w:rFonts w:ascii="Arial" w:hAnsi="Arial" w:cs="Arial"/>
        </w:rPr>
        <w:t>bez zbytečného odkladu</w:t>
      </w:r>
      <w:r w:rsidR="00565185">
        <w:rPr>
          <w:rFonts w:ascii="Arial" w:hAnsi="Arial" w:cs="Arial"/>
        </w:rPr>
        <w:t xml:space="preserve"> po ohlášení výpadku a</w:t>
      </w:r>
      <w:r w:rsidR="00391396">
        <w:rPr>
          <w:rFonts w:ascii="Arial" w:hAnsi="Arial" w:cs="Arial"/>
        </w:rPr>
        <w:t xml:space="preserve"> </w:t>
      </w:r>
      <w:r w:rsidRPr="00456A0D">
        <w:rPr>
          <w:rFonts w:ascii="Arial" w:hAnsi="Arial" w:cs="Arial"/>
        </w:rPr>
        <w:t xml:space="preserve">na vyžádání Centrálního dispečinku </w:t>
      </w:r>
      <w:r w:rsidR="00E46393">
        <w:rPr>
          <w:rFonts w:ascii="Arial" w:hAnsi="Arial" w:cs="Arial"/>
        </w:rPr>
        <w:t xml:space="preserve">IDS </w:t>
      </w:r>
      <w:r w:rsidRPr="00456A0D">
        <w:rPr>
          <w:rFonts w:ascii="Arial" w:hAnsi="Arial" w:cs="Arial"/>
        </w:rPr>
        <w:t xml:space="preserve">VDV </w:t>
      </w:r>
      <w:r w:rsidR="001C4355" w:rsidRPr="0025411E">
        <w:rPr>
          <w:rFonts w:ascii="Arial" w:hAnsi="Arial" w:cs="Arial"/>
        </w:rPr>
        <w:t>vyjet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28"/>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dle výsledných oblastí a počtu vozidel v nich. </w:t>
      </w:r>
      <w:r w:rsidR="004C08E6">
        <w:rPr>
          <w:rFonts w:ascii="Arial" w:hAnsi="Arial" w:cs="Arial"/>
        </w:rPr>
        <w:t>Vozidla operativní zálohy mohou být použita pouze na nezbytně nutnou dobu.</w:t>
      </w:r>
    </w:p>
    <w:p w14:paraId="7C6495AA" w14:textId="722E8367" w:rsidR="00EA7200" w:rsidRDefault="00EA7200" w:rsidP="000F0CEA">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 xml:space="preserve">logem </w:t>
      </w:r>
      <w:r w:rsidR="00E46393">
        <w:rPr>
          <w:rFonts w:ascii="Arial" w:hAnsi="Arial" w:cs="Arial"/>
        </w:rPr>
        <w:t xml:space="preserve">IDS </w:t>
      </w:r>
      <w:r w:rsidRPr="00456A0D">
        <w:rPr>
          <w:rFonts w:ascii="Arial" w:hAnsi="Arial" w:cs="Arial"/>
        </w:rPr>
        <w:t xml:space="preserve">VDV dle Grafického manuálu </w:t>
      </w:r>
      <w:r w:rsidR="00E46393">
        <w:rPr>
          <w:rFonts w:ascii="Arial" w:hAnsi="Arial" w:cs="Arial"/>
        </w:rPr>
        <w:t xml:space="preserve">Integrovaného dopravního systému </w:t>
      </w:r>
      <w:r w:rsidRPr="00456A0D">
        <w:rPr>
          <w:rFonts w:ascii="Arial" w:hAnsi="Arial" w:cs="Arial"/>
        </w:rPr>
        <w:t>Veřejn</w:t>
      </w:r>
      <w:r w:rsidR="00E46393">
        <w:rPr>
          <w:rFonts w:ascii="Arial" w:hAnsi="Arial" w:cs="Arial"/>
        </w:rPr>
        <w:t>á</w:t>
      </w:r>
      <w:r w:rsidRPr="00456A0D">
        <w:rPr>
          <w:rFonts w:ascii="Arial" w:hAnsi="Arial" w:cs="Arial"/>
        </w:rPr>
        <w:t xml:space="preserve"> doprav</w:t>
      </w:r>
      <w:r w:rsidR="0025411E">
        <w:rPr>
          <w:rFonts w:ascii="Arial" w:hAnsi="Arial" w:cs="Arial"/>
        </w:rPr>
        <w:t>a</w:t>
      </w:r>
      <w:r w:rsidRPr="00456A0D">
        <w:rPr>
          <w:rFonts w:ascii="Arial" w:hAnsi="Arial" w:cs="Arial"/>
        </w:rPr>
        <w:t xml:space="preserve"> Vysočiny.</w:t>
      </w:r>
    </w:p>
    <w:p w14:paraId="16C851EC" w14:textId="77777777" w:rsidR="0038744D" w:rsidRDefault="0038744D" w:rsidP="000F0CEA">
      <w:pPr>
        <w:spacing w:before="120" w:after="120" w:line="360" w:lineRule="auto"/>
        <w:ind w:firstLine="284"/>
        <w:jc w:val="both"/>
      </w:pPr>
      <w:r w:rsidRPr="0038744D">
        <w:rPr>
          <w:rFonts w:ascii="Arial" w:hAnsi="Arial" w:cs="Arial"/>
        </w:rPr>
        <w:t>Operativní záloha (= autobus s řidičem připravený k vyjetí), kategorie V</w:t>
      </w:r>
    </w:p>
    <w:p w14:paraId="1DFB9298" w14:textId="1D7E3E6D" w:rsidR="0038744D" w:rsidRDefault="009D1B6F" w:rsidP="000F0CEA">
      <w:pPr>
        <w:pStyle w:val="Odstavecseseznamem"/>
        <w:numPr>
          <w:ilvl w:val="0"/>
          <w:numId w:val="32"/>
        </w:numPr>
        <w:jc w:val="both"/>
      </w:pPr>
      <w:r>
        <w:t>Žďár nad Sázavou</w:t>
      </w:r>
    </w:p>
    <w:p w14:paraId="57338C1C" w14:textId="300C4DE3" w:rsidR="0038744D" w:rsidRDefault="0038744D" w:rsidP="000F0CEA">
      <w:pPr>
        <w:pStyle w:val="Odstavecseseznamem"/>
        <w:numPr>
          <w:ilvl w:val="1"/>
          <w:numId w:val="32"/>
        </w:numPr>
        <w:jc w:val="both"/>
      </w:pPr>
      <w:r>
        <w:t>Pracovní dny 5:00 – 21:30</w:t>
      </w:r>
    </w:p>
    <w:p w14:paraId="6F930588" w14:textId="0F2DA1E2" w:rsidR="0038744D" w:rsidRDefault="009D1B6F" w:rsidP="000F0CEA">
      <w:pPr>
        <w:pStyle w:val="Odstavecseseznamem"/>
        <w:numPr>
          <w:ilvl w:val="0"/>
          <w:numId w:val="32"/>
        </w:numPr>
        <w:jc w:val="both"/>
      </w:pPr>
      <w:r>
        <w:t>Nové Město na Moravě</w:t>
      </w:r>
    </w:p>
    <w:p w14:paraId="66F17F9F" w14:textId="30F3389A" w:rsidR="00BB0BDE" w:rsidRPr="00456A0D" w:rsidRDefault="0038744D" w:rsidP="000F0CEA">
      <w:pPr>
        <w:pStyle w:val="Odstavecseseznamem"/>
        <w:numPr>
          <w:ilvl w:val="1"/>
          <w:numId w:val="32"/>
        </w:numPr>
        <w:jc w:val="both"/>
        <w:rPr>
          <w:rFonts w:cs="Arial"/>
        </w:rPr>
      </w:pPr>
      <w:r>
        <w:t>Pracovní dny 5:00 – 21:30</w:t>
      </w:r>
    </w:p>
    <w:p w14:paraId="7281E691" w14:textId="1750546F" w:rsidR="00494712" w:rsidRPr="00D41CE6" w:rsidRDefault="00494712" w:rsidP="000F0CEA">
      <w:pPr>
        <w:pStyle w:val="Nadpis2"/>
        <w:rPr>
          <w:rFonts w:ascii="Arial" w:hAnsi="Arial" w:cs="Arial"/>
          <w:color w:val="auto"/>
        </w:rPr>
      </w:pPr>
      <w:bookmarkStart w:id="167" w:name="_Ref459031527"/>
      <w:bookmarkStart w:id="168" w:name="_Toc460335159"/>
      <w:bookmarkStart w:id="169" w:name="_Toc6386457"/>
      <w:bookmarkStart w:id="170" w:name="_Toc130805842"/>
      <w:r w:rsidRPr="00D41CE6">
        <w:rPr>
          <w:rFonts w:ascii="Arial" w:hAnsi="Arial" w:cs="Arial"/>
          <w:color w:val="auto"/>
        </w:rPr>
        <w:t>Stanovení požadavků na zaměstnance dopravců přicházející do styku s cestující veřejností</w:t>
      </w:r>
      <w:bookmarkEnd w:id="167"/>
      <w:bookmarkEnd w:id="168"/>
      <w:bookmarkEnd w:id="169"/>
      <w:bookmarkEnd w:id="170"/>
    </w:p>
    <w:p w14:paraId="7C774A26"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Mezi servisní personál </w:t>
      </w:r>
      <w:proofErr w:type="gramStart"/>
      <w:r w:rsidRPr="00456A0D">
        <w:rPr>
          <w:rFonts w:ascii="Arial" w:hAnsi="Arial" w:cs="Arial"/>
        </w:rPr>
        <w:t>patří</w:t>
      </w:r>
      <w:proofErr w:type="gramEnd"/>
      <w:r w:rsidRPr="00456A0D">
        <w:rPr>
          <w:rFonts w:ascii="Arial" w:hAnsi="Arial" w:cs="Arial"/>
        </w:rPr>
        <w:t xml:space="preserve"> osoby dopravce, které přicházejí do styku s cestujícími, tedy především:</w:t>
      </w:r>
    </w:p>
    <w:p w14:paraId="07648F37" w14:textId="77777777" w:rsidR="00494712" w:rsidRPr="00456A0D" w:rsidRDefault="00494712" w:rsidP="000F0CEA">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F0CEA">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309C6300" w:rsidR="00494712" w:rsidRPr="00D41CE6" w:rsidRDefault="00494712" w:rsidP="000F0CEA">
      <w:pPr>
        <w:pStyle w:val="Nadpis3"/>
        <w:rPr>
          <w:rFonts w:ascii="Arial" w:hAnsi="Arial" w:cs="Arial"/>
          <w:color w:val="auto"/>
        </w:rPr>
      </w:pPr>
      <w:bookmarkStart w:id="171" w:name="_Toc6386458"/>
      <w:bookmarkStart w:id="172" w:name="_Toc130805843"/>
      <w:r w:rsidRPr="00D41CE6">
        <w:rPr>
          <w:rFonts w:ascii="Arial" w:hAnsi="Arial" w:cs="Arial"/>
          <w:color w:val="auto"/>
        </w:rPr>
        <w:lastRenderedPageBreak/>
        <w:t>Požadavky na servisní personál dopravců</w:t>
      </w:r>
      <w:bookmarkEnd w:id="171"/>
      <w:bookmarkEnd w:id="172"/>
    </w:p>
    <w:p w14:paraId="3F9E0C8E" w14:textId="77777777" w:rsidR="00494712" w:rsidRPr="00456A0D" w:rsidRDefault="00494712" w:rsidP="000F0CEA">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47E50F68"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 xml:space="preserve">Je odborně připraven. Mimo jiné má znalosti o systému </w:t>
      </w:r>
      <w:r w:rsidR="00E46393">
        <w:rPr>
          <w:rFonts w:cs="Arial"/>
        </w:rPr>
        <w:t xml:space="preserve">IDS </w:t>
      </w:r>
      <w:r w:rsidRPr="00456A0D">
        <w:rPr>
          <w:rFonts w:cs="Arial"/>
        </w:rPr>
        <w:t>VDV, zejména o:</w:t>
      </w:r>
    </w:p>
    <w:p w14:paraId="1A969037"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3054FA49"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tarifní mapy systému </w:t>
      </w:r>
      <w:r w:rsidR="00E46393">
        <w:rPr>
          <w:rFonts w:cs="Arial"/>
        </w:rPr>
        <w:t xml:space="preserve">IDS </w:t>
      </w:r>
      <w:r w:rsidRPr="00456A0D">
        <w:rPr>
          <w:rFonts w:cs="Arial"/>
        </w:rPr>
        <w:t xml:space="preserve">VDV, </w:t>
      </w:r>
    </w:p>
    <w:p w14:paraId="1E85B848" w14:textId="77777777"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F0CEA">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051E9A70" w14:textId="77777777" w:rsidR="009D1B6F" w:rsidRPr="009D1B6F" w:rsidRDefault="009D1B6F" w:rsidP="009D1B6F">
      <w:pPr>
        <w:pStyle w:val="Odstavecseseznamem"/>
        <w:numPr>
          <w:ilvl w:val="0"/>
          <w:numId w:val="26"/>
        </w:numPr>
        <w:spacing w:before="120" w:after="120" w:line="360" w:lineRule="auto"/>
        <w:jc w:val="both"/>
        <w:rPr>
          <w:rFonts w:cs="Arial"/>
        </w:rPr>
      </w:pPr>
      <w:r w:rsidRPr="009D1B6F">
        <w:rPr>
          <w:rFonts w:cs="Arial"/>
        </w:rPr>
        <w:t>Ze strany objednatele bude poskytnut vzor dokumentů vycházejících z činnosti objednatele, jako jsou tarifní mapy systému VDV a tarifní tabulky. Dopravce zajistí vytištění a distribuci v organizaci dopravce.</w:t>
      </w:r>
    </w:p>
    <w:p w14:paraId="4E3080AA" w14:textId="59056ED0"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w:t>
      </w:r>
      <w:r w:rsidRPr="00456A0D">
        <w:rPr>
          <w:rFonts w:ascii="Arial" w:hAnsi="Arial" w:cs="Arial"/>
        </w:rPr>
        <w:lastRenderedPageBreak/>
        <w:t>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odbavit cestujícího v souladu s jeho požadavky a v souladu s Přepravním řádem, Smluvními přepravními podmínkami, Tarifem a s pokyny pro obsluhu odbavovacího systému, které </w:t>
      </w:r>
      <w:proofErr w:type="gramStart"/>
      <w:r w:rsidRPr="00456A0D">
        <w:rPr>
          <w:rFonts w:ascii="Arial" w:hAnsi="Arial" w:cs="Arial"/>
        </w:rPr>
        <w:t>obdrží</w:t>
      </w:r>
      <w:proofErr w:type="gramEnd"/>
      <w:r w:rsidRPr="00456A0D">
        <w:rPr>
          <w:rFonts w:ascii="Arial" w:hAnsi="Arial" w:cs="Arial"/>
        </w:rPr>
        <w:t xml:space="preserve"> od objednatele.</w:t>
      </w:r>
    </w:p>
    <w:p w14:paraId="33CABE99"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5FDBF2B3" w:rsidR="00494712" w:rsidRPr="00D41CE6" w:rsidRDefault="00494712" w:rsidP="000F0CEA">
      <w:pPr>
        <w:pStyle w:val="Nadpis2"/>
        <w:rPr>
          <w:rFonts w:ascii="Arial" w:hAnsi="Arial" w:cs="Arial"/>
          <w:color w:val="auto"/>
        </w:rPr>
      </w:pPr>
      <w:bookmarkStart w:id="173" w:name="_Toc6386459"/>
      <w:bookmarkStart w:id="174" w:name="_Toc130805844"/>
      <w:r w:rsidRPr="00D41CE6">
        <w:rPr>
          <w:rFonts w:ascii="Arial" w:hAnsi="Arial" w:cs="Arial"/>
          <w:color w:val="auto"/>
        </w:rPr>
        <w:t>Informační povinnosti dopravců</w:t>
      </w:r>
      <w:bookmarkEnd w:id="173"/>
      <w:bookmarkEnd w:id="174"/>
    </w:p>
    <w:p w14:paraId="13BFF59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637D6E8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r w:rsidR="0032535A">
        <w:rPr>
          <w:rFonts w:ascii="Arial" w:hAnsi="Arial" w:cs="Arial"/>
        </w:rPr>
        <w:t xml:space="preserve"> IDS VDV</w:t>
      </w:r>
      <w:r w:rsidRPr="00456A0D">
        <w:rPr>
          <w:rFonts w:ascii="Arial" w:hAnsi="Arial" w:cs="Arial"/>
        </w:rPr>
        <w:t>.</w:t>
      </w:r>
    </w:p>
    <w:p w14:paraId="413A9C44" w14:textId="2686F223" w:rsidR="00494712" w:rsidRPr="00D41CE6" w:rsidRDefault="00494712" w:rsidP="000F0CEA">
      <w:pPr>
        <w:pStyle w:val="Nadpis2"/>
        <w:rPr>
          <w:rFonts w:ascii="Arial" w:hAnsi="Arial" w:cs="Arial"/>
          <w:color w:val="auto"/>
        </w:rPr>
      </w:pPr>
      <w:bookmarkStart w:id="175" w:name="_Toc6386460"/>
      <w:bookmarkStart w:id="176" w:name="_Toc130805845"/>
      <w:r w:rsidRPr="00D41CE6">
        <w:rPr>
          <w:rFonts w:ascii="Arial" w:hAnsi="Arial" w:cs="Arial"/>
          <w:color w:val="auto"/>
        </w:rPr>
        <w:t>Školení zaměstnanců dopravce</w:t>
      </w:r>
      <w:bookmarkEnd w:id="175"/>
      <w:bookmarkEnd w:id="176"/>
    </w:p>
    <w:p w14:paraId="0089AF34" w14:textId="01C139D2"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w:t>
      </w:r>
      <w:r w:rsidR="00E46393">
        <w:rPr>
          <w:rFonts w:ascii="Arial" w:hAnsi="Arial" w:cs="Arial"/>
        </w:rPr>
        <w:t xml:space="preserve">IDS </w:t>
      </w:r>
      <w:r w:rsidRPr="00456A0D">
        <w:rPr>
          <w:rFonts w:ascii="Arial" w:hAnsi="Arial" w:cs="Arial"/>
        </w:rPr>
        <w:t>VDV. Proškolení je povinen dopravce na vyžádání ze strany objednatele doložit. Záznamy o proškolení zaměstnanců a ověření jejich znalostí je dopravce povinen archivovat nejméně dva roky a na vyžádání je poskytnout objednateli.</w:t>
      </w:r>
    </w:p>
    <w:p w14:paraId="138A9614" w14:textId="0FF08897" w:rsidR="00494712" w:rsidRPr="00D41CE6" w:rsidRDefault="00494712" w:rsidP="000F0CEA">
      <w:pPr>
        <w:pStyle w:val="Nadpis1"/>
        <w:rPr>
          <w:rFonts w:ascii="Arial" w:hAnsi="Arial" w:cs="Arial"/>
          <w:color w:val="auto"/>
        </w:rPr>
      </w:pPr>
      <w:bookmarkStart w:id="177" w:name="_Toc6386461"/>
      <w:bookmarkStart w:id="178" w:name="_Toc130805846"/>
      <w:r w:rsidRPr="00D41CE6">
        <w:rPr>
          <w:rFonts w:ascii="Arial" w:hAnsi="Arial" w:cs="Arial"/>
          <w:color w:val="auto"/>
        </w:rPr>
        <w:t>STANDARD VÝLUK A OMEZENÍ DOPRAVY</w:t>
      </w:r>
      <w:bookmarkEnd w:id="177"/>
      <w:bookmarkEnd w:id="178"/>
    </w:p>
    <w:p w14:paraId="46AC3A55"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4609A430" w:rsidR="00494712" w:rsidRPr="00D41CE6" w:rsidRDefault="00494712" w:rsidP="000F0CEA">
      <w:pPr>
        <w:pStyle w:val="Nadpis2"/>
        <w:rPr>
          <w:rFonts w:ascii="Arial" w:hAnsi="Arial" w:cs="Arial"/>
          <w:color w:val="auto"/>
        </w:rPr>
      </w:pPr>
      <w:bookmarkStart w:id="179" w:name="_Toc6386462"/>
      <w:bookmarkStart w:id="180" w:name="_Toc130805847"/>
      <w:r w:rsidRPr="00D41CE6">
        <w:rPr>
          <w:rFonts w:ascii="Arial" w:hAnsi="Arial" w:cs="Arial"/>
          <w:color w:val="auto"/>
        </w:rPr>
        <w:lastRenderedPageBreak/>
        <w:t>Výluky na železnici</w:t>
      </w:r>
      <w:bookmarkEnd w:id="179"/>
      <w:bookmarkEnd w:id="180"/>
    </w:p>
    <w:p w14:paraId="29FA0A0F" w14:textId="7332078E" w:rsidR="00494712" w:rsidRPr="00D41CE6" w:rsidRDefault="00494712" w:rsidP="000F0CEA">
      <w:pPr>
        <w:pStyle w:val="Nadpis3"/>
        <w:rPr>
          <w:rFonts w:ascii="Arial" w:hAnsi="Arial" w:cs="Arial"/>
          <w:color w:val="auto"/>
        </w:rPr>
      </w:pPr>
      <w:bookmarkStart w:id="181" w:name="_Toc6386463"/>
      <w:bookmarkStart w:id="182" w:name="_Toc130805848"/>
      <w:r w:rsidRPr="00D41CE6">
        <w:rPr>
          <w:rFonts w:ascii="Arial" w:hAnsi="Arial" w:cs="Arial"/>
          <w:color w:val="auto"/>
        </w:rPr>
        <w:t>Plánované výluky</w:t>
      </w:r>
      <w:bookmarkEnd w:id="181"/>
      <w:bookmarkEnd w:id="182"/>
    </w:p>
    <w:p w14:paraId="7860B943"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2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1A874D03"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den výluky </w:t>
      </w:r>
      <w:proofErr w:type="gramStart"/>
      <w:r w:rsidRPr="00456A0D">
        <w:rPr>
          <w:rFonts w:ascii="Arial" w:hAnsi="Arial" w:cs="Arial"/>
        </w:rPr>
        <w:t>řeší</w:t>
      </w:r>
      <w:proofErr w:type="gramEnd"/>
      <w:r w:rsidRPr="00456A0D">
        <w:rPr>
          <w:rFonts w:ascii="Arial" w:hAnsi="Arial" w:cs="Arial"/>
        </w:rPr>
        <w:t xml:space="preserve">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w:t>
      </w:r>
      <w:r w:rsidR="00A71C97">
        <w:rPr>
          <w:rFonts w:ascii="Arial" w:hAnsi="Arial" w:cs="Arial"/>
          <w:shd w:val="clear" w:color="auto" w:fill="FFFFFF"/>
        </w:rPr>
        <w:t xml:space="preserve">IDS </w:t>
      </w:r>
      <w:r w:rsidR="00A437F8" w:rsidRPr="00456A0D">
        <w:rPr>
          <w:rFonts w:ascii="Arial" w:hAnsi="Arial" w:cs="Arial"/>
          <w:shd w:val="clear" w:color="auto" w:fill="FFFFFF"/>
        </w:rPr>
        <w:t>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w:t>
      </w:r>
      <w:r w:rsidR="00A71C97">
        <w:rPr>
          <w:rFonts w:ascii="Arial" w:hAnsi="Arial" w:cs="Arial"/>
          <w:shd w:val="clear" w:color="auto" w:fill="FFFFFF"/>
        </w:rPr>
        <w:t xml:space="preserve">IDS </w:t>
      </w:r>
      <w:r w:rsidR="00A437F8" w:rsidRPr="00456A0D">
        <w:rPr>
          <w:rFonts w:ascii="Arial" w:hAnsi="Arial" w:cs="Arial"/>
          <w:shd w:val="clear" w:color="auto" w:fill="FFFFFF"/>
        </w:rPr>
        <w:t>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 xml:space="preserve">Garance návazností </w:t>
      </w:r>
      <w:r w:rsidR="00A71C97">
        <w:rPr>
          <w:rFonts w:ascii="Arial" w:hAnsi="Arial" w:cs="Arial"/>
        </w:rPr>
        <w:t xml:space="preserve">IDS </w:t>
      </w:r>
      <w:r w:rsidR="00797C18">
        <w:rPr>
          <w:rFonts w:ascii="Arial" w:hAnsi="Arial" w:cs="Arial"/>
        </w:rPr>
        <w:t>VDV</w:t>
      </w:r>
      <w:r w:rsidRPr="00456A0D">
        <w:rPr>
          <w:rFonts w:ascii="Arial" w:hAnsi="Arial" w:cs="Arial"/>
        </w:rPr>
        <w:t xml:space="preserve">“. </w:t>
      </w:r>
    </w:p>
    <w:p w14:paraId="3F571E71" w14:textId="79A460D8" w:rsidR="00494712" w:rsidRPr="00D41CE6" w:rsidRDefault="00494712" w:rsidP="000F0CEA">
      <w:pPr>
        <w:pStyle w:val="Nadpis3"/>
        <w:rPr>
          <w:rFonts w:ascii="Arial" w:hAnsi="Arial" w:cs="Arial"/>
          <w:color w:val="auto"/>
        </w:rPr>
      </w:pPr>
      <w:bookmarkStart w:id="183" w:name="_Toc6386464"/>
      <w:bookmarkStart w:id="184" w:name="_Toc130805849"/>
      <w:r w:rsidRPr="00D41CE6">
        <w:rPr>
          <w:rFonts w:ascii="Arial" w:hAnsi="Arial" w:cs="Arial"/>
          <w:color w:val="auto"/>
        </w:rPr>
        <w:t>Neplánované výluky a jiná omezení dopravy</w:t>
      </w:r>
      <w:bookmarkEnd w:id="183"/>
      <w:bookmarkEnd w:id="184"/>
    </w:p>
    <w:p w14:paraId="0C37AF0B" w14:textId="476CA5C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 xml:space="preserve">Garance návazností </w:t>
      </w:r>
      <w:r w:rsidR="00A71C97">
        <w:rPr>
          <w:rFonts w:ascii="Arial" w:hAnsi="Arial" w:cs="Arial"/>
        </w:rPr>
        <w:t xml:space="preserve">IDS </w:t>
      </w:r>
      <w:r w:rsidR="00797C18" w:rsidRPr="00F36D29">
        <w:rPr>
          <w:rFonts w:ascii="Arial" w:hAnsi="Arial" w:cs="Arial"/>
        </w:rPr>
        <w:t>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neplánovaných výluk nebo omezení dopravy je železniční dopravce povinen učinit operativní opatření v obězích souprav tak, aby </w:t>
      </w:r>
      <w:proofErr w:type="gramStart"/>
      <w:r w:rsidRPr="00456A0D">
        <w:rPr>
          <w:rFonts w:ascii="Arial" w:hAnsi="Arial" w:cs="Arial"/>
        </w:rPr>
        <w:t>byl</w:t>
      </w:r>
      <w:proofErr w:type="gramEnd"/>
      <w:r w:rsidRPr="00456A0D">
        <w:rPr>
          <w:rFonts w:ascii="Arial" w:hAnsi="Arial" w:cs="Arial"/>
        </w:rPr>
        <w:t xml:space="preserve"> pokud možno maximálně snížen dopad na pravidelnost dopravy.</w:t>
      </w:r>
    </w:p>
    <w:p w14:paraId="565405AB" w14:textId="3D65E074" w:rsidR="00494712" w:rsidRPr="007A2A7C" w:rsidRDefault="00494712" w:rsidP="000F0CEA">
      <w:pPr>
        <w:pStyle w:val="Nadpis2"/>
        <w:rPr>
          <w:rFonts w:ascii="Arial" w:hAnsi="Arial" w:cs="Arial"/>
        </w:rPr>
      </w:pPr>
      <w:bookmarkStart w:id="185" w:name="_Toc6386465"/>
      <w:bookmarkStart w:id="186" w:name="_Toc130805850"/>
      <w:r w:rsidRPr="007A2A7C">
        <w:rPr>
          <w:rFonts w:ascii="Arial" w:hAnsi="Arial" w:cs="Arial"/>
          <w:color w:val="auto"/>
        </w:rPr>
        <w:t>Výluky na silničních komunikacích</w:t>
      </w:r>
      <w:bookmarkEnd w:id="185"/>
      <w:bookmarkEnd w:id="186"/>
    </w:p>
    <w:p w14:paraId="706A6675" w14:textId="480FE7A5" w:rsidR="00494712" w:rsidRPr="007A2A7C" w:rsidRDefault="00494712" w:rsidP="000F0CEA">
      <w:pPr>
        <w:pStyle w:val="Nadpis3"/>
        <w:rPr>
          <w:rFonts w:ascii="Arial" w:hAnsi="Arial" w:cs="Arial"/>
          <w:color w:val="auto"/>
        </w:rPr>
      </w:pPr>
      <w:bookmarkStart w:id="187" w:name="_Toc6386466"/>
      <w:bookmarkStart w:id="188" w:name="_Toc130805851"/>
      <w:r w:rsidRPr="007A2A7C">
        <w:rPr>
          <w:rFonts w:ascii="Arial" w:hAnsi="Arial" w:cs="Arial"/>
          <w:color w:val="auto"/>
        </w:rPr>
        <w:t>Rozsáhlé výluky se značným dopadem na dopravu</w:t>
      </w:r>
      <w:bookmarkEnd w:id="187"/>
      <w:bookmarkEnd w:id="188"/>
    </w:p>
    <w:p w14:paraId="3CE98194" w14:textId="37082425"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r w:rsidR="003145B5" w:rsidRPr="00456A0D">
        <w:rPr>
          <w:rFonts w:ascii="Arial" w:hAnsi="Arial" w:cs="Arial"/>
        </w:rPr>
        <w:t>úřadem,</w:t>
      </w:r>
      <w:r w:rsidRPr="00456A0D">
        <w:rPr>
          <w:rFonts w:ascii="Arial" w:hAnsi="Arial" w:cs="Arial"/>
        </w:rPr>
        <w:t xml:space="preserve"> popřípadě správcem komunikace. Přesahují-li dopady možnosti řešení dané pomůckou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F0CEA">
      <w:pPr>
        <w:tabs>
          <w:tab w:val="left" w:pos="5387"/>
        </w:tabs>
        <w:spacing w:before="120" w:after="120" w:line="360" w:lineRule="auto"/>
        <w:ind w:firstLine="284"/>
        <w:jc w:val="both"/>
        <w:rPr>
          <w:rFonts w:ascii="Arial" w:hAnsi="Arial" w:cs="Arial"/>
        </w:rPr>
      </w:pPr>
      <w:r w:rsidRPr="00456A0D">
        <w:rPr>
          <w:rFonts w:ascii="Arial" w:hAnsi="Arial" w:cs="Arial"/>
        </w:rPr>
        <w:t xml:space="preserve">Objednatel v tomto případě ve spolupráci s autobusovými a železničními dopravci </w:t>
      </w:r>
      <w:proofErr w:type="gramStart"/>
      <w:r w:rsidRPr="00456A0D">
        <w:rPr>
          <w:rFonts w:ascii="Arial" w:hAnsi="Arial" w:cs="Arial"/>
        </w:rPr>
        <w:t>řeší</w:t>
      </w:r>
      <w:proofErr w:type="gramEnd"/>
      <w:r w:rsidRPr="00456A0D">
        <w:rPr>
          <w:rFonts w:ascii="Arial" w:hAnsi="Arial" w:cs="Arial"/>
        </w:rPr>
        <w:t xml:space="preserve"> podobu výlukového jízdního řádu. Zpracuje tzv. „Výlukový pokyn“, který předá všem dotčeným dopravcům. Dopravci tento dokument dle potřeby rozpracují pro své pracovníky nebo minimálně své pracovníky informují.</w:t>
      </w:r>
    </w:p>
    <w:p w14:paraId="1DFCBCB1" w14:textId="6BADAABB" w:rsidR="00494712" w:rsidRPr="007A2A7C" w:rsidRDefault="00494712" w:rsidP="000F0CEA">
      <w:pPr>
        <w:pStyle w:val="Nadpis3"/>
        <w:rPr>
          <w:rFonts w:ascii="Arial" w:hAnsi="Arial" w:cs="Arial"/>
          <w:color w:val="auto"/>
        </w:rPr>
      </w:pPr>
      <w:bookmarkStart w:id="189" w:name="_Toc6386467"/>
      <w:bookmarkStart w:id="190" w:name="_Toc130805852"/>
      <w:r w:rsidRPr="007A2A7C">
        <w:rPr>
          <w:rFonts w:ascii="Arial" w:hAnsi="Arial" w:cs="Arial"/>
          <w:color w:val="auto"/>
        </w:rPr>
        <w:lastRenderedPageBreak/>
        <w:t>Drobné výluky s omezeným dopadem na dopravu</w:t>
      </w:r>
      <w:bookmarkEnd w:id="189"/>
      <w:bookmarkEnd w:id="190"/>
    </w:p>
    <w:p w14:paraId="03DFA5DA" w14:textId="12E6B5F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případně s jejím dočasně upraveným zněním.</w:t>
      </w:r>
    </w:p>
    <w:p w14:paraId="35EA3D9D"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AF99BBC" w:rsidR="00494712" w:rsidRPr="007A2A7C" w:rsidRDefault="00494712" w:rsidP="000F0CEA">
      <w:pPr>
        <w:pStyle w:val="Nadpis2"/>
        <w:rPr>
          <w:rFonts w:ascii="Arial" w:hAnsi="Arial" w:cs="Arial"/>
          <w:color w:val="auto"/>
        </w:rPr>
      </w:pPr>
      <w:bookmarkStart w:id="191" w:name="_Toc6386468"/>
      <w:bookmarkStart w:id="192" w:name="_Toc130805853"/>
      <w:r w:rsidRPr="007A2A7C">
        <w:rPr>
          <w:rFonts w:ascii="Arial" w:hAnsi="Arial" w:cs="Arial"/>
          <w:color w:val="auto"/>
        </w:rPr>
        <w:t>Informování cestujících o výluce – uzavírce, objížďce</w:t>
      </w:r>
      <w:bookmarkEnd w:id="191"/>
      <w:bookmarkEnd w:id="192"/>
    </w:p>
    <w:p w14:paraId="24A96746"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0"/>
      </w:r>
      <w:r w:rsidRPr="00456A0D">
        <w:rPr>
          <w:rFonts w:ascii="Arial" w:hAnsi="Arial" w:cs="Arial"/>
        </w:rPr>
        <w:t xml:space="preserve"> povinen zveřejnit výlukový jízdní řád. Po dobu uzavírky musí být rovněž odstraněn stávající jízdní řád.</w:t>
      </w:r>
    </w:p>
    <w:p w14:paraId="11EBA919" w14:textId="0D977C1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0F0CEA">
        <w:rPr>
          <w:rFonts w:ascii="Arial" w:hAnsi="Arial" w:cs="Arial"/>
        </w:rPr>
        <w:instrText xml:space="preserve"> \* MERGEFORMAT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0F0CEA">
      <w:pPr>
        <w:pStyle w:val="Nadpis1"/>
        <w:rPr>
          <w:rFonts w:ascii="Arial" w:hAnsi="Arial" w:cs="Arial"/>
        </w:rPr>
      </w:pPr>
      <w:bookmarkStart w:id="193" w:name="_KONTROLA_DODRŽOVÁNÍ_PŘEDEPSANÝCH"/>
      <w:bookmarkStart w:id="194" w:name="_Toc6386469"/>
      <w:bookmarkStart w:id="195" w:name="_Toc130805854"/>
      <w:bookmarkEnd w:id="193"/>
      <w:r w:rsidRPr="007A2A7C">
        <w:rPr>
          <w:rFonts w:ascii="Arial" w:hAnsi="Arial" w:cs="Arial"/>
          <w:color w:val="auto"/>
        </w:rPr>
        <w:t>KONTROLA DODRŽOVÁNÍ PŘEDEPSANÝCH STANDARDŮ A ÚHRADA SANKCÍ</w:t>
      </w:r>
      <w:bookmarkEnd w:id="194"/>
      <w:bookmarkEnd w:id="195"/>
      <w:r w:rsidRPr="007A2A7C">
        <w:rPr>
          <w:rFonts w:ascii="Arial" w:hAnsi="Arial" w:cs="Arial"/>
          <w:color w:val="auto"/>
        </w:rPr>
        <w:t xml:space="preserve"> </w:t>
      </w:r>
    </w:p>
    <w:p w14:paraId="046D0ACA" w14:textId="6A7D607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w:t>
      </w:r>
      <w:r w:rsidR="00A71C97">
        <w:rPr>
          <w:rFonts w:ascii="Arial" w:hAnsi="Arial" w:cs="Arial"/>
        </w:rPr>
        <w:t xml:space="preserve">IDS </w:t>
      </w:r>
      <w:r w:rsidRPr="00456A0D">
        <w:rPr>
          <w:rFonts w:ascii="Arial" w:hAnsi="Arial" w:cs="Arial"/>
        </w:rPr>
        <w:t>VDV.</w:t>
      </w:r>
    </w:p>
    <w:p w14:paraId="6643AAD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668619A7" w:rsidR="00494712" w:rsidRPr="007A2A7C" w:rsidRDefault="00494712" w:rsidP="000F0CEA">
      <w:pPr>
        <w:pStyle w:val="Nadpis2"/>
        <w:rPr>
          <w:rFonts w:ascii="Arial" w:hAnsi="Arial" w:cs="Arial"/>
          <w:color w:val="auto"/>
        </w:rPr>
      </w:pPr>
      <w:bookmarkStart w:id="196" w:name="_Toc535324013"/>
      <w:bookmarkStart w:id="197" w:name="_Toc6386470"/>
      <w:bookmarkStart w:id="198" w:name="_Ref61249587"/>
      <w:bookmarkStart w:id="199" w:name="_Toc130805855"/>
      <w:bookmarkEnd w:id="196"/>
      <w:r w:rsidRPr="007A2A7C">
        <w:rPr>
          <w:rFonts w:ascii="Arial" w:hAnsi="Arial" w:cs="Arial"/>
          <w:color w:val="auto"/>
        </w:rPr>
        <w:t>Způsob provádění kontrol</w:t>
      </w:r>
      <w:bookmarkEnd w:id="197"/>
      <w:bookmarkEnd w:id="198"/>
      <w:bookmarkEnd w:id="199"/>
    </w:p>
    <w:p w14:paraId="20F7AA52" w14:textId="6C604A48"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Kontrola dodržování standardů </w:t>
      </w:r>
      <w:r w:rsidR="00810B84">
        <w:rPr>
          <w:rFonts w:ascii="Arial" w:hAnsi="Arial" w:cs="Arial"/>
        </w:rPr>
        <w:t xml:space="preserve">Integrovaného dopravního systému </w:t>
      </w:r>
      <w:r w:rsidRPr="00456A0D">
        <w:rPr>
          <w:rFonts w:ascii="Arial" w:hAnsi="Arial" w:cs="Arial"/>
        </w:rPr>
        <w:t>Veřejn</w:t>
      </w:r>
      <w:r w:rsidR="00810B84">
        <w:rPr>
          <w:rFonts w:ascii="Arial" w:hAnsi="Arial" w:cs="Arial"/>
        </w:rPr>
        <w:t>á</w:t>
      </w:r>
      <w:r w:rsidRPr="00456A0D">
        <w:rPr>
          <w:rFonts w:ascii="Arial" w:hAnsi="Arial" w:cs="Arial"/>
        </w:rPr>
        <w:t xml:space="preserve"> doprav</w:t>
      </w:r>
      <w:r w:rsidR="00810B84">
        <w:rPr>
          <w:rFonts w:ascii="Arial" w:hAnsi="Arial" w:cs="Arial"/>
        </w:rPr>
        <w:t>a</w:t>
      </w:r>
      <w:r w:rsidRPr="00456A0D">
        <w:rPr>
          <w:rFonts w:ascii="Arial" w:hAnsi="Arial" w:cs="Arial"/>
        </w:rPr>
        <w:t xml:space="preserve"> Vysočiny je prováděna dvěma způsoby, a to metodou přímé a nepřímé kontroly.</w:t>
      </w:r>
    </w:p>
    <w:p w14:paraId="584DDD16" w14:textId="34054DB5" w:rsidR="00494712" w:rsidRPr="007A2A7C" w:rsidRDefault="00494712" w:rsidP="000F0CEA">
      <w:pPr>
        <w:pStyle w:val="Nadpis3"/>
        <w:rPr>
          <w:rFonts w:ascii="Arial" w:hAnsi="Arial" w:cs="Arial"/>
          <w:color w:val="auto"/>
        </w:rPr>
      </w:pPr>
      <w:bookmarkStart w:id="200" w:name="_Toc6386471"/>
      <w:bookmarkStart w:id="201" w:name="_Toc130805856"/>
      <w:r w:rsidRPr="007A2A7C">
        <w:rPr>
          <w:rFonts w:ascii="Arial" w:hAnsi="Arial" w:cs="Arial"/>
          <w:color w:val="auto"/>
        </w:rPr>
        <w:lastRenderedPageBreak/>
        <w:t>Přímá kontrola</w:t>
      </w:r>
      <w:bookmarkEnd w:id="200"/>
      <w:bookmarkEnd w:id="201"/>
    </w:p>
    <w:p w14:paraId="3E2771E7" w14:textId="70E762F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Přímá kontrola je prováděna objednatelem nebo jím pověřenou osobou. O nedostatcích zjištěných v rámci prováděné kontroly je vyhotoven záznam. Vyhotovený záznam je předán dopravci k vyjádření. Dopravce je povinen podezření na nedodržení standardů </w:t>
      </w:r>
      <w:r w:rsidR="00AB3BF0">
        <w:rPr>
          <w:rFonts w:ascii="Arial" w:hAnsi="Arial" w:cs="Arial"/>
        </w:rPr>
        <w:t xml:space="preserve">Integrovaného dopravního systému </w:t>
      </w:r>
      <w:r w:rsidRPr="00456A0D">
        <w:rPr>
          <w:rFonts w:ascii="Arial" w:hAnsi="Arial" w:cs="Arial"/>
        </w:rPr>
        <w:t>Veřejn</w:t>
      </w:r>
      <w:r w:rsidR="00AB3BF0">
        <w:rPr>
          <w:rFonts w:ascii="Arial" w:hAnsi="Arial" w:cs="Arial"/>
        </w:rPr>
        <w:t>á</w:t>
      </w:r>
      <w:r w:rsidRPr="00456A0D">
        <w:rPr>
          <w:rFonts w:ascii="Arial" w:hAnsi="Arial" w:cs="Arial"/>
        </w:rPr>
        <w:t xml:space="preserve"> doprav</w:t>
      </w:r>
      <w:r w:rsidR="00AB3BF0">
        <w:rPr>
          <w:rFonts w:ascii="Arial" w:hAnsi="Arial" w:cs="Arial"/>
        </w:rPr>
        <w:t>a</w:t>
      </w:r>
      <w:r w:rsidRPr="00456A0D">
        <w:rPr>
          <w:rFonts w:ascii="Arial" w:hAnsi="Arial" w:cs="Arial"/>
        </w:rPr>
        <w:t xml:space="preserve">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32771620" w:rsidR="00494712" w:rsidRPr="007A2A7C" w:rsidRDefault="00494712" w:rsidP="000F0CEA">
      <w:pPr>
        <w:pStyle w:val="Nadpis3"/>
        <w:rPr>
          <w:rFonts w:ascii="Arial" w:hAnsi="Arial" w:cs="Arial"/>
          <w:color w:val="auto"/>
        </w:rPr>
      </w:pPr>
      <w:bookmarkStart w:id="202" w:name="_Toc6386472"/>
      <w:bookmarkStart w:id="203" w:name="_Toc130805857"/>
      <w:r w:rsidRPr="007A2A7C">
        <w:rPr>
          <w:rFonts w:ascii="Arial" w:hAnsi="Arial" w:cs="Arial"/>
          <w:color w:val="auto"/>
        </w:rPr>
        <w:t>Nepřímá kontrola</w:t>
      </w:r>
      <w:bookmarkEnd w:id="202"/>
      <w:bookmarkEnd w:id="203"/>
    </w:p>
    <w:p w14:paraId="42CFC8A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5A99A612" w:rsidR="00494712" w:rsidRPr="007A2A7C" w:rsidRDefault="00494712" w:rsidP="000F0CEA">
      <w:pPr>
        <w:pStyle w:val="Nadpis2"/>
        <w:rPr>
          <w:rFonts w:ascii="Arial" w:hAnsi="Arial" w:cs="Arial"/>
          <w:color w:val="auto"/>
        </w:rPr>
      </w:pPr>
      <w:bookmarkStart w:id="204" w:name="_Toc6386473"/>
      <w:bookmarkStart w:id="205" w:name="_Toc130805858"/>
      <w:r w:rsidRPr="007A2A7C">
        <w:rPr>
          <w:rFonts w:ascii="Arial" w:hAnsi="Arial" w:cs="Arial"/>
          <w:color w:val="auto"/>
        </w:rPr>
        <w:t>Kontroly v provozu vozidel</w:t>
      </w:r>
      <w:bookmarkEnd w:id="204"/>
      <w:bookmarkEnd w:id="205"/>
    </w:p>
    <w:p w14:paraId="08FFFBBA"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40376E7" w:rsidR="00494712" w:rsidRPr="007A2A7C" w:rsidRDefault="00494712" w:rsidP="000F0CEA">
      <w:pPr>
        <w:pStyle w:val="Nadpis3"/>
        <w:rPr>
          <w:rFonts w:ascii="Arial" w:hAnsi="Arial" w:cs="Arial"/>
        </w:rPr>
      </w:pPr>
      <w:bookmarkStart w:id="206" w:name="_Toc6386474"/>
      <w:bookmarkStart w:id="207" w:name="_Toc130805859"/>
      <w:r w:rsidRPr="007A2A7C">
        <w:rPr>
          <w:rFonts w:ascii="Arial" w:hAnsi="Arial" w:cs="Arial"/>
          <w:color w:val="auto"/>
        </w:rPr>
        <w:t>Provádění kontrol ve vozidlech</w:t>
      </w:r>
      <w:bookmarkEnd w:id="206"/>
      <w:bookmarkEnd w:id="207"/>
    </w:p>
    <w:p w14:paraId="4EB5B16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1"/>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lastRenderedPageBreak/>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0BBD40AE" w:rsidR="00494712" w:rsidRPr="007A2A7C" w:rsidRDefault="00494712" w:rsidP="000F0CEA">
      <w:pPr>
        <w:pStyle w:val="Nadpis3"/>
        <w:rPr>
          <w:rFonts w:ascii="Arial" w:hAnsi="Arial" w:cs="Arial"/>
          <w:color w:val="auto"/>
        </w:rPr>
      </w:pPr>
      <w:bookmarkStart w:id="208" w:name="_Toc6386475"/>
      <w:bookmarkStart w:id="209" w:name="_Toc130805860"/>
      <w:r w:rsidRPr="007A2A7C">
        <w:rPr>
          <w:rFonts w:ascii="Arial" w:hAnsi="Arial" w:cs="Arial"/>
          <w:color w:val="auto"/>
        </w:rPr>
        <w:t>Přepravní a tarifní kontrola ve vozidlech</w:t>
      </w:r>
      <w:bookmarkEnd w:id="208"/>
      <w:bookmarkEnd w:id="209"/>
    </w:p>
    <w:p w14:paraId="7F48AA2B" w14:textId="5928F496"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Přepravní a tarifní kontrola ve vozidlech může být obecně spojena s kontrolami dodržování stanovených standardů systému </w:t>
      </w:r>
      <w:r w:rsidR="000106F9">
        <w:rPr>
          <w:rFonts w:ascii="Arial" w:hAnsi="Arial" w:cs="Arial"/>
        </w:rPr>
        <w:t xml:space="preserve">IDS </w:t>
      </w:r>
      <w:r w:rsidRPr="00456A0D">
        <w:rPr>
          <w:rFonts w:ascii="Arial" w:hAnsi="Arial" w:cs="Arial"/>
        </w:rPr>
        <w:t>VDV.</w:t>
      </w:r>
    </w:p>
    <w:p w14:paraId="21B53074" w14:textId="062BF693"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w:t>
      </w:r>
      <w:r w:rsidR="000106F9">
        <w:rPr>
          <w:rFonts w:ascii="Arial" w:hAnsi="Arial" w:cs="Arial"/>
        </w:rPr>
        <w:t xml:space="preserve">IDS </w:t>
      </w:r>
      <w:r w:rsidRPr="00456A0D">
        <w:rPr>
          <w:rFonts w:ascii="Arial" w:hAnsi="Arial" w:cs="Arial"/>
        </w:rPr>
        <w:t xml:space="preserve">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w:t>
      </w:r>
      <w:r w:rsidR="000106F9">
        <w:rPr>
          <w:rFonts w:ascii="Arial" w:hAnsi="Arial" w:cs="Arial"/>
        </w:rPr>
        <w:t xml:space="preserve">IDS </w:t>
      </w:r>
      <w:r w:rsidRPr="00456A0D">
        <w:rPr>
          <w:rFonts w:ascii="Arial" w:hAnsi="Arial" w:cs="Arial"/>
        </w:rPr>
        <w:t xml:space="preserve">VDV. </w:t>
      </w:r>
    </w:p>
    <w:p w14:paraId="3F109D4B"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ADCBA4F" w:rsidR="00494712" w:rsidRPr="00B00187" w:rsidRDefault="00494712" w:rsidP="000F0CEA">
      <w:pPr>
        <w:pStyle w:val="Nadpis2"/>
        <w:rPr>
          <w:rFonts w:ascii="Arial" w:hAnsi="Arial" w:cs="Arial"/>
          <w:color w:val="auto"/>
        </w:rPr>
      </w:pPr>
      <w:bookmarkStart w:id="210" w:name="_Toc6386476"/>
      <w:bookmarkStart w:id="211" w:name="_Toc130805861"/>
      <w:r w:rsidRPr="00B00187">
        <w:rPr>
          <w:rFonts w:ascii="Arial" w:hAnsi="Arial" w:cs="Arial"/>
          <w:color w:val="auto"/>
        </w:rPr>
        <w:t>Kontroly vybavení zastávek a stanic</w:t>
      </w:r>
      <w:bookmarkEnd w:id="210"/>
      <w:bookmarkEnd w:id="211"/>
    </w:p>
    <w:p w14:paraId="723FD160" w14:textId="0780F0E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0F0CEA">
        <w:rPr>
          <w:rFonts w:ascii="Arial" w:hAnsi="Arial" w:cs="Arial"/>
        </w:rPr>
        <w:instrText xml:space="preserve"> \* MERGEFORMAT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26636FB7" w:rsidR="00494712" w:rsidRPr="00B00187" w:rsidRDefault="00494712" w:rsidP="000F0CEA">
      <w:pPr>
        <w:pStyle w:val="Nadpis2"/>
        <w:rPr>
          <w:rFonts w:ascii="Arial" w:hAnsi="Arial" w:cs="Arial"/>
          <w:color w:val="auto"/>
        </w:rPr>
      </w:pPr>
      <w:bookmarkStart w:id="212" w:name="_Toc6386477"/>
      <w:bookmarkStart w:id="213" w:name="_Toc130805862"/>
      <w:r w:rsidRPr="00B00187">
        <w:rPr>
          <w:rFonts w:ascii="Arial" w:hAnsi="Arial" w:cs="Arial"/>
          <w:color w:val="auto"/>
        </w:rPr>
        <w:t>Kontroly předprodejních a informačních kanceláří</w:t>
      </w:r>
      <w:bookmarkEnd w:id="212"/>
      <w:bookmarkEnd w:id="213"/>
    </w:p>
    <w:p w14:paraId="43E0AF3D" w14:textId="64A81D1D" w:rsidR="00494712" w:rsidRPr="00073B76" w:rsidRDefault="00494712" w:rsidP="000F0CEA">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a informačních kanceláří. Specifikace požadavků na předprodejní a informační kanceláře a rozsah požadovaných služeb je uveden v</w:t>
      </w:r>
      <w:r w:rsidR="00A35458">
        <w:rPr>
          <w:rFonts w:ascii="Arial" w:hAnsi="Arial" w:cs="Arial"/>
        </w:rPr>
        <w:t xml:space="preserve"> příloze č. </w:t>
      </w:r>
      <w:proofErr w:type="gramStart"/>
      <w:r w:rsidR="0006570A">
        <w:rPr>
          <w:rFonts w:ascii="Arial" w:hAnsi="Arial" w:cs="Arial"/>
        </w:rPr>
        <w:t xml:space="preserve">9 </w:t>
      </w:r>
      <w:r w:rsidR="00A35458">
        <w:rPr>
          <w:rFonts w:ascii="Arial" w:hAnsi="Arial" w:cs="Arial"/>
        </w:rPr>
        <w:t xml:space="preserve"> –</w:t>
      </w:r>
      <w:proofErr w:type="gramEnd"/>
      <w:r w:rsidR="00A35458">
        <w:rPr>
          <w:rFonts w:ascii="Arial" w:hAnsi="Arial" w:cs="Arial"/>
        </w:rPr>
        <w:t xml:space="preserve"> Obchodní místa</w:t>
      </w:r>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04BAB280" w:rsidR="00494712" w:rsidRPr="00B00187" w:rsidRDefault="00494712" w:rsidP="000F0CEA">
      <w:pPr>
        <w:pStyle w:val="Nadpis2"/>
        <w:rPr>
          <w:rFonts w:ascii="Arial" w:hAnsi="Arial" w:cs="Arial"/>
          <w:color w:val="auto"/>
        </w:rPr>
      </w:pPr>
      <w:bookmarkStart w:id="214" w:name="_Toc6386478"/>
      <w:bookmarkStart w:id="215" w:name="_Toc130805863"/>
      <w:r w:rsidRPr="00B00187">
        <w:rPr>
          <w:rFonts w:ascii="Arial" w:hAnsi="Arial" w:cs="Arial"/>
          <w:color w:val="auto"/>
        </w:rPr>
        <w:t>Úhrada sankcí</w:t>
      </w:r>
      <w:bookmarkEnd w:id="214"/>
      <w:bookmarkEnd w:id="215"/>
    </w:p>
    <w:p w14:paraId="73465F93" w14:textId="2DCED05B" w:rsidR="006A7FB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je povinen uhradit objednateli smluvní pokuty dle sazebníku smluvních pokut, uložené na základě prokazatelných pochybení na straně dopravce, a to nejpozději do konce </w:t>
      </w:r>
      <w:r w:rsidRPr="00456A0D">
        <w:rPr>
          <w:rFonts w:ascii="Arial" w:hAnsi="Arial" w:cs="Arial"/>
        </w:rPr>
        <w:lastRenderedPageBreak/>
        <w:t>následujícího měsíčního zúčtovacího období od data vystavení kontrolního záznamu, pokud nebude objednatelem stanoven pozdější datum úhrady.</w:t>
      </w:r>
    </w:p>
    <w:p w14:paraId="721BF55E" w14:textId="77777777" w:rsidR="006A7FBD" w:rsidRDefault="006A7FBD" w:rsidP="000F0CEA">
      <w:pPr>
        <w:jc w:val="both"/>
        <w:rPr>
          <w:rFonts w:ascii="Arial" w:hAnsi="Arial" w:cs="Arial"/>
        </w:rPr>
      </w:pPr>
      <w:r>
        <w:rPr>
          <w:rFonts w:ascii="Arial" w:hAnsi="Arial" w:cs="Arial"/>
        </w:rPr>
        <w:br w:type="page"/>
      </w:r>
    </w:p>
    <w:p w14:paraId="6DCD80A3" w14:textId="4F5AFAB9" w:rsidR="00494712" w:rsidRPr="00F36D29" w:rsidRDefault="00494712" w:rsidP="000F0CEA">
      <w:pPr>
        <w:pStyle w:val="Nadpis1"/>
        <w:rPr>
          <w:rFonts w:ascii="Arial" w:hAnsi="Arial" w:cs="Arial"/>
          <w:color w:val="auto"/>
        </w:rPr>
      </w:pPr>
      <w:bookmarkStart w:id="216" w:name="_Toc6386479"/>
      <w:bookmarkStart w:id="217" w:name="_Toc130805864"/>
      <w:r w:rsidRPr="00F36D29">
        <w:rPr>
          <w:rFonts w:ascii="Arial" w:hAnsi="Arial" w:cs="Arial"/>
          <w:color w:val="auto"/>
        </w:rPr>
        <w:lastRenderedPageBreak/>
        <w:t>Seznam příloh</w:t>
      </w:r>
      <w:bookmarkEnd w:id="216"/>
      <w:bookmarkEnd w:id="217"/>
    </w:p>
    <w:p w14:paraId="7FCCDF54" w14:textId="3708151E" w:rsidR="00494712" w:rsidRPr="00456A0D" w:rsidRDefault="00494712" w:rsidP="000F0CEA">
      <w:pPr>
        <w:jc w:val="both"/>
        <w:rPr>
          <w:rFonts w:ascii="Arial" w:hAnsi="Arial" w:cs="Arial"/>
        </w:rPr>
      </w:pPr>
      <w:r w:rsidRPr="00456A0D">
        <w:rPr>
          <w:rFonts w:ascii="Arial" w:hAnsi="Arial" w:cs="Arial"/>
        </w:rPr>
        <w:t xml:space="preserve">Příloha č. </w:t>
      </w:r>
      <w:r w:rsidR="00FE078E">
        <w:rPr>
          <w:rFonts w:ascii="Arial" w:hAnsi="Arial" w:cs="Arial"/>
        </w:rPr>
        <w:t xml:space="preserve">1 Grafický manuál </w:t>
      </w:r>
      <w:r w:rsidR="000106F9">
        <w:rPr>
          <w:rFonts w:ascii="Arial" w:hAnsi="Arial" w:cs="Arial"/>
        </w:rPr>
        <w:t xml:space="preserve">IDS </w:t>
      </w:r>
      <w:r w:rsidR="00FE078E">
        <w:rPr>
          <w:rFonts w:ascii="Arial" w:hAnsi="Arial" w:cs="Arial"/>
        </w:rPr>
        <w:t>VDV</w:t>
      </w:r>
      <w:r w:rsidRPr="00456A0D">
        <w:rPr>
          <w:rFonts w:ascii="Arial" w:hAnsi="Arial" w:cs="Arial"/>
        </w:rPr>
        <w:t xml:space="preserve">, </w:t>
      </w:r>
    </w:p>
    <w:p w14:paraId="71A08BEE" w14:textId="1FE257E6" w:rsidR="00494712" w:rsidRPr="00456A0D" w:rsidRDefault="003D659E" w:rsidP="000F0CEA">
      <w:pPr>
        <w:jc w:val="both"/>
        <w:rPr>
          <w:rFonts w:ascii="Arial" w:hAnsi="Arial" w:cs="Arial"/>
        </w:rPr>
      </w:pPr>
      <w:r>
        <w:rPr>
          <w:rFonts w:ascii="Arial" w:hAnsi="Arial" w:cs="Arial"/>
        </w:rPr>
        <w:t xml:space="preserve">Příloha </w:t>
      </w:r>
      <w:r w:rsidR="00FE078E">
        <w:rPr>
          <w:rFonts w:ascii="Arial" w:hAnsi="Arial" w:cs="Arial"/>
        </w:rPr>
        <w:t xml:space="preserve">č. 2 </w:t>
      </w:r>
      <w:r w:rsidR="000A304B">
        <w:rPr>
          <w:rFonts w:ascii="Arial" w:hAnsi="Arial" w:cs="Arial"/>
        </w:rPr>
        <w:t>Požadavky na odbavovací zařízení dopravců</w:t>
      </w:r>
    </w:p>
    <w:p w14:paraId="37251163" w14:textId="6223281D" w:rsidR="00494712" w:rsidRPr="00456A0D" w:rsidRDefault="00494712" w:rsidP="000F0CEA">
      <w:pPr>
        <w:jc w:val="both"/>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12E8A3CB" w:rsidR="00494712" w:rsidRDefault="00494712" w:rsidP="000F0CEA">
      <w:pPr>
        <w:jc w:val="both"/>
        <w:rPr>
          <w:rFonts w:ascii="Arial" w:hAnsi="Arial" w:cs="Arial"/>
        </w:rPr>
      </w:pPr>
      <w:r w:rsidRPr="00456A0D">
        <w:rPr>
          <w:rFonts w:ascii="Arial" w:hAnsi="Arial" w:cs="Arial"/>
        </w:rPr>
        <w:t xml:space="preserve">Příloha č. 4 </w:t>
      </w:r>
      <w:r w:rsidR="004C5800">
        <w:rPr>
          <w:rFonts w:ascii="Arial" w:hAnsi="Arial" w:cs="Arial"/>
        </w:rPr>
        <w:t>Sazebník</w:t>
      </w:r>
      <w:r w:rsidR="00B85023">
        <w:rPr>
          <w:rFonts w:ascii="Arial" w:hAnsi="Arial" w:cs="Arial"/>
        </w:rPr>
        <w:t xml:space="preserve"> </w:t>
      </w:r>
      <w:r w:rsidR="004C5800">
        <w:rPr>
          <w:rFonts w:ascii="Arial" w:hAnsi="Arial" w:cs="Arial"/>
        </w:rPr>
        <w:t>smluvních pokut za porušení technických a provozních standardu VDV</w:t>
      </w:r>
    </w:p>
    <w:p w14:paraId="3561B1AB" w14:textId="5BF11208" w:rsidR="006A7FBD" w:rsidRDefault="006A7FBD" w:rsidP="000F0CEA">
      <w:pPr>
        <w:jc w:val="both"/>
        <w:rPr>
          <w:rFonts w:ascii="Arial" w:hAnsi="Arial" w:cs="Arial"/>
        </w:rPr>
      </w:pPr>
      <w:r>
        <w:rPr>
          <w:rFonts w:ascii="Arial" w:hAnsi="Arial" w:cs="Arial"/>
        </w:rPr>
        <w:t>Příloha č. 5 Zastávky I. Třídy</w:t>
      </w:r>
    </w:p>
    <w:p w14:paraId="56A063D8" w14:textId="7FB45189" w:rsidR="002A03E0" w:rsidRDefault="002A03E0" w:rsidP="000F0CEA">
      <w:pPr>
        <w:jc w:val="both"/>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0F0CEA">
      <w:pPr>
        <w:jc w:val="both"/>
        <w:rPr>
          <w:rFonts w:ascii="Arial" w:hAnsi="Arial" w:cs="Arial"/>
        </w:rPr>
      </w:pPr>
      <w:bookmarkStart w:id="218" w:name="_Hlk61339926"/>
      <w:r>
        <w:rPr>
          <w:rFonts w:ascii="Arial" w:hAnsi="Arial" w:cs="Arial"/>
        </w:rPr>
        <w:t xml:space="preserve">Příloha č. 7 </w:t>
      </w:r>
      <w:r w:rsidRPr="00B803CD">
        <w:rPr>
          <w:rFonts w:ascii="Arial" w:hAnsi="Arial" w:cs="Arial"/>
        </w:rPr>
        <w:t>Přesahy na mezikrajských linkách</w:t>
      </w:r>
    </w:p>
    <w:p w14:paraId="4717AE29" w14:textId="229032CB" w:rsidR="00C4443D" w:rsidRDefault="00B803CD" w:rsidP="000F0CEA">
      <w:pPr>
        <w:jc w:val="both"/>
        <w:rPr>
          <w:rFonts w:ascii="Arial" w:hAnsi="Arial" w:cs="Arial"/>
        </w:rPr>
      </w:pPr>
      <w:r>
        <w:rPr>
          <w:rFonts w:ascii="Arial" w:hAnsi="Arial" w:cs="Arial"/>
        </w:rPr>
        <w:t xml:space="preserve">Příloha č. 8 </w:t>
      </w:r>
      <w:r w:rsidRPr="00B803CD">
        <w:rPr>
          <w:rFonts w:ascii="Arial" w:hAnsi="Arial" w:cs="Arial"/>
        </w:rPr>
        <w:t xml:space="preserve">Ekonomika </w:t>
      </w:r>
      <w:r w:rsidR="000106F9">
        <w:rPr>
          <w:rFonts w:ascii="Arial" w:hAnsi="Arial" w:cs="Arial"/>
        </w:rPr>
        <w:t xml:space="preserve">IDS </w:t>
      </w:r>
      <w:r w:rsidRPr="00B803CD">
        <w:rPr>
          <w:rFonts w:ascii="Arial" w:hAnsi="Arial" w:cs="Arial"/>
        </w:rPr>
        <w:t>VDV</w:t>
      </w:r>
    </w:p>
    <w:p w14:paraId="10F96C24" w14:textId="746B7123" w:rsidR="004C5800" w:rsidRDefault="004C5800" w:rsidP="000F0CEA">
      <w:pPr>
        <w:jc w:val="both"/>
        <w:rPr>
          <w:rFonts w:ascii="Arial" w:hAnsi="Arial" w:cs="Arial"/>
        </w:rPr>
      </w:pPr>
      <w:r>
        <w:rPr>
          <w:rFonts w:ascii="Arial" w:hAnsi="Arial" w:cs="Arial"/>
        </w:rPr>
        <w:t>Příloha č. 9 Standard prodeje jízdních dokladů a informačních a předprodejních kanceláří</w:t>
      </w:r>
    </w:p>
    <w:p w14:paraId="58E048EB" w14:textId="78A58878" w:rsidR="0006570A" w:rsidRDefault="0006570A" w:rsidP="000F0CEA">
      <w:pPr>
        <w:jc w:val="both"/>
        <w:rPr>
          <w:rFonts w:ascii="Arial" w:hAnsi="Arial" w:cs="Arial"/>
        </w:rPr>
      </w:pPr>
      <w:r>
        <w:rPr>
          <w:rFonts w:ascii="Arial" w:hAnsi="Arial" w:cs="Arial"/>
        </w:rPr>
        <w:t>Příloha č. 10 Souhrnný seznam zastávek za oblast 2 – Žďárské vrchy</w:t>
      </w:r>
    </w:p>
    <w:bookmarkEnd w:id="218"/>
    <w:p w14:paraId="00DD4909" w14:textId="0D98E5DE" w:rsidR="002A03E0" w:rsidRPr="00456A0D" w:rsidRDefault="002A03E0" w:rsidP="000F0CEA">
      <w:pPr>
        <w:jc w:val="both"/>
        <w:rPr>
          <w:rFonts w:ascii="Arial" w:hAnsi="Arial" w:cs="Arial"/>
        </w:rPr>
      </w:pPr>
    </w:p>
    <w:p w14:paraId="4434BFFC" w14:textId="098D9AF9" w:rsidR="0025090D" w:rsidRPr="00456A0D" w:rsidRDefault="0025090D" w:rsidP="000F0CEA">
      <w:pPr>
        <w:jc w:val="both"/>
        <w:rPr>
          <w:rFonts w:ascii="Arial" w:hAnsi="Arial" w:cs="Arial"/>
        </w:rPr>
      </w:pPr>
    </w:p>
    <w:sectPr w:rsidR="0025090D" w:rsidRPr="00456A0D" w:rsidSect="00343C78">
      <w:footerReference w:type="default" r:id="rI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11B2B" w14:textId="77777777" w:rsidR="00B17207" w:rsidRDefault="00B17207" w:rsidP="0025090D">
      <w:pPr>
        <w:spacing w:after="0" w:line="240" w:lineRule="auto"/>
      </w:pPr>
      <w:r>
        <w:separator/>
      </w:r>
    </w:p>
  </w:endnote>
  <w:endnote w:type="continuationSeparator" w:id="0">
    <w:p w14:paraId="35C116CF" w14:textId="77777777" w:rsidR="00B17207" w:rsidRDefault="00B17207" w:rsidP="0025090D">
      <w:pPr>
        <w:spacing w:after="0" w:line="240" w:lineRule="auto"/>
      </w:pPr>
      <w:r>
        <w:continuationSeparator/>
      </w:r>
    </w:p>
  </w:endnote>
  <w:endnote w:type="continuationNotice" w:id="1">
    <w:p w14:paraId="26419937" w14:textId="77777777" w:rsidR="00B17207" w:rsidRDefault="00B172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Content>
      <w:p w14:paraId="2E97C3A9" w14:textId="662E6D59" w:rsidR="00037E2A" w:rsidRDefault="00037E2A">
        <w:pPr>
          <w:pStyle w:val="Zpat"/>
          <w:jc w:val="center"/>
        </w:pPr>
        <w:r>
          <w:fldChar w:fldCharType="begin"/>
        </w:r>
        <w:r>
          <w:instrText>PAGE   \* MERGEFORMAT</w:instrText>
        </w:r>
        <w:r>
          <w:fldChar w:fldCharType="separate"/>
        </w:r>
        <w:r w:rsidR="00DD0494">
          <w:rPr>
            <w:noProof/>
          </w:rPr>
          <w:t>34</w:t>
        </w:r>
        <w:r>
          <w:fldChar w:fldCharType="end"/>
        </w:r>
      </w:p>
    </w:sdtContent>
  </w:sdt>
  <w:p w14:paraId="379D489F" w14:textId="77777777" w:rsidR="00037E2A" w:rsidRDefault="00037E2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463B2" w14:textId="77777777" w:rsidR="00B17207" w:rsidRDefault="00B17207" w:rsidP="0025090D">
      <w:pPr>
        <w:spacing w:after="0" w:line="240" w:lineRule="auto"/>
      </w:pPr>
      <w:r>
        <w:separator/>
      </w:r>
    </w:p>
  </w:footnote>
  <w:footnote w:type="continuationSeparator" w:id="0">
    <w:p w14:paraId="241BF630" w14:textId="77777777" w:rsidR="00B17207" w:rsidRDefault="00B17207" w:rsidP="0025090D">
      <w:pPr>
        <w:spacing w:after="0" w:line="240" w:lineRule="auto"/>
      </w:pPr>
      <w:r>
        <w:continuationSeparator/>
      </w:r>
    </w:p>
  </w:footnote>
  <w:footnote w:type="continuationNotice" w:id="1">
    <w:p w14:paraId="7331DEDC" w14:textId="77777777" w:rsidR="00B17207" w:rsidRDefault="00B17207">
      <w:pPr>
        <w:spacing w:after="0" w:line="240" w:lineRule="auto"/>
      </w:pPr>
    </w:p>
  </w:footnote>
  <w:footnote w:id="2">
    <w:p w14:paraId="526F8C58" w14:textId="77777777" w:rsidR="00037E2A" w:rsidRDefault="00037E2A"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B7245B6" w14:textId="590A0EE7" w:rsidR="00037E2A" w:rsidRDefault="00037E2A">
      <w:pPr>
        <w:pStyle w:val="Textpoznpodarou"/>
      </w:pPr>
      <w:r>
        <w:rPr>
          <w:rStyle w:val="Znakapoznpodarou"/>
        </w:rPr>
        <w:footnoteRef/>
      </w:r>
      <w:r>
        <w:t xml:space="preserve"> Standardní provedení vozidel se týká pouze starších vozidel uvedených do systému IDS VDV</w:t>
      </w:r>
    </w:p>
  </w:footnote>
  <w:footnote w:id="4">
    <w:p w14:paraId="0A502B6A" w14:textId="0D156419" w:rsidR="00037E2A" w:rsidRDefault="00037E2A">
      <w:pPr>
        <w:pStyle w:val="Textpoznpodarou"/>
      </w:pPr>
      <w:r w:rsidRPr="007339C5">
        <w:rPr>
          <w:rStyle w:val="Znakapoznpodarou"/>
        </w:rPr>
        <w:footnoteRef/>
      </w:r>
      <w:r w:rsidRPr="007339C5">
        <w:t xml:space="preserve"> Neplatí pro záložní vozidla při vstupu do systému </w:t>
      </w:r>
      <w:r>
        <w:t xml:space="preserve">IDS </w:t>
      </w:r>
      <w:r w:rsidRPr="007339C5">
        <w:t>VDV</w:t>
      </w:r>
    </w:p>
  </w:footnote>
  <w:footnote w:id="5">
    <w:p w14:paraId="7EB45ECC" w14:textId="77777777" w:rsidR="00037E2A" w:rsidRDefault="00037E2A" w:rsidP="00FA4C03">
      <w:pPr>
        <w:pStyle w:val="Textpoznpodarou"/>
      </w:pPr>
      <w:r>
        <w:rPr>
          <w:rStyle w:val="Znakapoznpodarou"/>
        </w:rPr>
        <w:footnoteRef/>
      </w:r>
      <w:r>
        <w:t xml:space="preserve"> Nová i starší.</w:t>
      </w:r>
    </w:p>
  </w:footnote>
  <w:footnote w:id="6">
    <w:p w14:paraId="54AA12E3" w14:textId="77777777" w:rsidR="00037E2A" w:rsidRDefault="00037E2A" w:rsidP="00F0212A">
      <w:pPr>
        <w:pStyle w:val="Textpoznpodarou"/>
      </w:pPr>
      <w:r>
        <w:rPr>
          <w:rStyle w:val="Znakapoznpodarou"/>
        </w:rPr>
        <w:footnoteRef/>
      </w:r>
      <w:r>
        <w:t xml:space="preserve"> Určených pro nástup a výstup s jízdním kolem.</w:t>
      </w:r>
    </w:p>
  </w:footnote>
  <w:footnote w:id="7">
    <w:p w14:paraId="1BA37186" w14:textId="77777777" w:rsidR="00037E2A" w:rsidRDefault="00037E2A" w:rsidP="00F0212A">
      <w:pPr>
        <w:pStyle w:val="Textpoznpodarou"/>
      </w:pPr>
      <w:r>
        <w:rPr>
          <w:rStyle w:val="Znakapoznpodarou"/>
        </w:rPr>
        <w:footnoteRef/>
      </w:r>
      <w:r>
        <w:t xml:space="preserve"> Nová i starší.</w:t>
      </w:r>
    </w:p>
  </w:footnote>
  <w:footnote w:id="8">
    <w:p w14:paraId="3FCFBE10" w14:textId="77777777" w:rsidR="00037E2A" w:rsidRDefault="00037E2A" w:rsidP="00F71280">
      <w:pPr>
        <w:pStyle w:val="Textpoznpodarou"/>
      </w:pPr>
      <w:r>
        <w:rPr>
          <w:rStyle w:val="Znakapoznpodarou"/>
        </w:rPr>
        <w:footnoteRef/>
      </w:r>
      <w:r>
        <w:t xml:space="preserve"> Ve směru jízdy vozidla.</w:t>
      </w:r>
    </w:p>
  </w:footnote>
  <w:footnote w:id="9">
    <w:p w14:paraId="20BDB714" w14:textId="77777777" w:rsidR="00037E2A" w:rsidRDefault="00037E2A"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0">
    <w:p w14:paraId="6CD7B73A" w14:textId="4910459B" w:rsidR="00037E2A" w:rsidRDefault="00037E2A">
      <w:pPr>
        <w:pStyle w:val="Textpoznpodarou"/>
      </w:pPr>
      <w:r>
        <w:rPr>
          <w:rStyle w:val="Znakapoznpodarou"/>
        </w:rPr>
        <w:footnoteRef/>
      </w:r>
      <w:r>
        <w:t xml:space="preserve"> Grafický manuál VDV je přílohou č. 1 TPS IDS VDV</w:t>
      </w:r>
    </w:p>
  </w:footnote>
  <w:footnote w:id="11">
    <w:p w14:paraId="5D1D0610" w14:textId="294F5125" w:rsidR="00037E2A" w:rsidRDefault="00037E2A">
      <w:pPr>
        <w:pStyle w:val="Textpoznpodarou"/>
      </w:pPr>
      <w:r>
        <w:rPr>
          <w:rStyle w:val="Znakapoznpodarou"/>
        </w:rPr>
        <w:footnoteRef/>
      </w:r>
      <w:r>
        <w:t xml:space="preserve"> Grafický manuál je přílohou č. 1 TPS IDS VDV</w:t>
      </w:r>
    </w:p>
  </w:footnote>
  <w:footnote w:id="12">
    <w:p w14:paraId="07E5B370" w14:textId="7BD45596" w:rsidR="00037E2A" w:rsidRDefault="00037E2A">
      <w:pPr>
        <w:pStyle w:val="Textpoznpodarou"/>
      </w:pPr>
      <w:r>
        <w:rPr>
          <w:rStyle w:val="Znakapoznpodarou"/>
        </w:rPr>
        <w:footnoteRef/>
      </w:r>
      <w:r>
        <w:t xml:space="preserve"> Dále specifikováno v odstavci 3.2 TPS IDS VDV a v Grafickém manuálu IDS VDV</w:t>
      </w:r>
    </w:p>
  </w:footnote>
  <w:footnote w:id="13">
    <w:p w14:paraId="495212BC" w14:textId="2ED6985D" w:rsidR="00037E2A" w:rsidRDefault="00037E2A" w:rsidP="00267E3D">
      <w:pPr>
        <w:pStyle w:val="Textpoznpodarou"/>
      </w:pPr>
      <w:r>
        <w:rPr>
          <w:rStyle w:val="Znakapoznpodarou"/>
        </w:rPr>
        <w:footnoteRef/>
      </w:r>
      <w:r>
        <w:t xml:space="preserve"> Samostatný dokument.</w:t>
      </w:r>
    </w:p>
  </w:footnote>
  <w:footnote w:id="14">
    <w:p w14:paraId="29773F48" w14:textId="7738E3C5" w:rsidR="00037E2A" w:rsidRDefault="00037E2A" w:rsidP="00267E3D">
      <w:pPr>
        <w:pStyle w:val="Textpoznpodarou"/>
      </w:pPr>
      <w:r>
        <w:rPr>
          <w:rStyle w:val="Znakapoznpodarou"/>
        </w:rPr>
        <w:footnoteRef/>
      </w:r>
      <w:r>
        <w:t xml:space="preserve"> Ve smyslu zákona č. 111/1994 Sb., § 18 odst. 1 písm. e).</w:t>
      </w:r>
    </w:p>
  </w:footnote>
  <w:footnote w:id="15">
    <w:p w14:paraId="5EC37383" w14:textId="77777777" w:rsidR="00037E2A" w:rsidRDefault="00037E2A" w:rsidP="00267E3D">
      <w:pPr>
        <w:pStyle w:val="Textpoznpodarou"/>
      </w:pPr>
      <w:r>
        <w:rPr>
          <w:rStyle w:val="Znakapoznpodarou"/>
        </w:rPr>
        <w:footnoteRef/>
      </w:r>
      <w:r>
        <w:t xml:space="preserve"> Stanoveno ve směru jízdy vozidla.</w:t>
      </w:r>
    </w:p>
  </w:footnote>
  <w:footnote w:id="16">
    <w:p w14:paraId="24D5365A" w14:textId="6B623931" w:rsidR="00037E2A" w:rsidRDefault="00037E2A"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Integrovaného dopravního systému Veřejná doprava Vysočiny.</w:t>
      </w:r>
    </w:p>
  </w:footnote>
  <w:footnote w:id="17">
    <w:p w14:paraId="6E187A80" w14:textId="34AD7677" w:rsidR="00037E2A" w:rsidRDefault="00037E2A">
      <w:pPr>
        <w:pStyle w:val="Textpoznpodarou"/>
      </w:pPr>
      <w:r>
        <w:rPr>
          <w:rStyle w:val="Znakapoznpodarou"/>
        </w:rPr>
        <w:footnoteRef/>
      </w:r>
      <w:r>
        <w:t xml:space="preserve"> Všechny hodnoty se vztahují k datu první registrace daného vozidla.</w:t>
      </w:r>
    </w:p>
  </w:footnote>
  <w:footnote w:id="18">
    <w:p w14:paraId="785E67CD" w14:textId="77777777" w:rsidR="00037E2A" w:rsidRDefault="00037E2A" w:rsidP="00D82402">
      <w:pPr>
        <w:pStyle w:val="Textpoznpodarou"/>
      </w:pPr>
      <w:r>
        <w:rPr>
          <w:rStyle w:val="Znakapoznpodarou"/>
        </w:rPr>
        <w:footnoteRef/>
      </w:r>
      <w:r>
        <w:t xml:space="preserve"> V podobě, kterou dodá objednatel.</w:t>
      </w:r>
    </w:p>
  </w:footnote>
  <w:footnote w:id="19">
    <w:p w14:paraId="58C123F9" w14:textId="77777777" w:rsidR="00037E2A" w:rsidRDefault="00037E2A" w:rsidP="00D82402">
      <w:pPr>
        <w:pStyle w:val="Textpoznpodarou"/>
      </w:pPr>
      <w:r>
        <w:rPr>
          <w:rStyle w:val="Znakapoznpodarou"/>
        </w:rPr>
        <w:footnoteRef/>
      </w:r>
      <w:r>
        <w:t xml:space="preserve"> Tabulka standardizovaných rozměrů i vzhledu.</w:t>
      </w:r>
    </w:p>
  </w:footnote>
  <w:footnote w:id="20">
    <w:p w14:paraId="048DF515" w14:textId="00E56073" w:rsidR="00037E2A" w:rsidRDefault="00037E2A" w:rsidP="00D82402">
      <w:pPr>
        <w:pStyle w:val="Textpoznpodarou"/>
      </w:pPr>
      <w:r>
        <w:rPr>
          <w:rStyle w:val="Znakapoznpodarou"/>
        </w:rPr>
        <w:footnoteRef/>
      </w:r>
      <w:r>
        <w:t xml:space="preserve"> Grafický manuál IDS VDV je přílohou č. 1 TPS IDS VDV.</w:t>
      </w:r>
    </w:p>
  </w:footnote>
  <w:footnote w:id="21">
    <w:p w14:paraId="74E0C0AE" w14:textId="77777777" w:rsidR="00037E2A" w:rsidRDefault="00037E2A" w:rsidP="00D82402">
      <w:pPr>
        <w:pStyle w:val="Textpoznpodarou"/>
      </w:pPr>
      <w:r>
        <w:rPr>
          <w:rStyle w:val="Znakapoznpodarou"/>
        </w:rPr>
        <w:footnoteRef/>
      </w:r>
      <w:r>
        <w:t xml:space="preserve"> VLD a MHD.</w:t>
      </w:r>
    </w:p>
  </w:footnote>
  <w:footnote w:id="22">
    <w:p w14:paraId="6D4CB79D" w14:textId="371E1B4C" w:rsidR="00037E2A" w:rsidRDefault="00037E2A" w:rsidP="00D82402">
      <w:pPr>
        <w:pStyle w:val="Textpoznpodarou"/>
      </w:pPr>
      <w:r>
        <w:rPr>
          <w:rStyle w:val="Znakapoznpodarou"/>
        </w:rPr>
        <w:footnoteRef/>
      </w:r>
      <w:r>
        <w:t xml:space="preserve"> Grafický manuál VDV je přílohou č. 1 TPS VDV.</w:t>
      </w:r>
    </w:p>
  </w:footnote>
  <w:footnote w:id="23">
    <w:p w14:paraId="332CEB29" w14:textId="77777777" w:rsidR="00037E2A" w:rsidRDefault="00037E2A" w:rsidP="00D82402">
      <w:pPr>
        <w:pStyle w:val="Textpoznpodarou"/>
      </w:pPr>
      <w:r>
        <w:rPr>
          <w:rStyle w:val="Znakapoznpodarou"/>
        </w:rPr>
        <w:footnoteRef/>
      </w:r>
      <w:r>
        <w:t xml:space="preserve"> Např. v případě zrušení zastávky, či vybudování nové v průběhu trvání kontraktu.</w:t>
      </w:r>
    </w:p>
  </w:footnote>
  <w:footnote w:id="24">
    <w:p w14:paraId="4BB70894" w14:textId="77777777" w:rsidR="00037E2A" w:rsidRDefault="00037E2A" w:rsidP="005F60CE">
      <w:pPr>
        <w:pStyle w:val="Textpoznpodarou"/>
      </w:pPr>
      <w:r>
        <w:rPr>
          <w:rStyle w:val="Znakapoznpodarou"/>
        </w:rPr>
        <w:footnoteRef/>
      </w:r>
      <w:r>
        <w:t xml:space="preserve"> Vyhláška o jízdních řádech veřejné linkové dopravy.</w:t>
      </w:r>
    </w:p>
  </w:footnote>
  <w:footnote w:id="25">
    <w:p w14:paraId="464F5EC9" w14:textId="422BE693" w:rsidR="00037E2A" w:rsidRDefault="00037E2A" w:rsidP="00EA7200">
      <w:pPr>
        <w:pStyle w:val="Textpoznpodarou"/>
      </w:pPr>
      <w:r>
        <w:rPr>
          <w:rStyle w:val="Znakapoznpodarou"/>
        </w:rPr>
        <w:footnoteRef/>
      </w:r>
      <w:r>
        <w:t xml:space="preserve"> </w:t>
      </w:r>
      <w:r w:rsidRPr="0094424D">
        <w:t xml:space="preserve">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w:t>
      </w:r>
      <w:r>
        <w:t xml:space="preserve">IDS </w:t>
      </w:r>
      <w:r w:rsidRPr="0094424D">
        <w:t>VDV.</w:t>
      </w:r>
    </w:p>
  </w:footnote>
  <w:footnote w:id="26">
    <w:p w14:paraId="6DF427EC" w14:textId="77777777" w:rsidR="00037E2A" w:rsidRDefault="00037E2A" w:rsidP="00EA7200">
      <w:pPr>
        <w:pStyle w:val="Textpoznpodarou"/>
      </w:pPr>
      <w:r>
        <w:rPr>
          <w:rStyle w:val="Znakapoznpodarou"/>
        </w:rPr>
        <w:footnoteRef/>
      </w:r>
      <w:r>
        <w:t xml:space="preserve"> Například porucha, nehoda, která znemožňuje pokračování dalšího výkonu vozidla.</w:t>
      </w:r>
    </w:p>
  </w:footnote>
  <w:footnote w:id="27">
    <w:p w14:paraId="4AAC7FF2" w14:textId="53EC50EB" w:rsidR="00037E2A" w:rsidRDefault="00037E2A" w:rsidP="00EA7200">
      <w:pPr>
        <w:pStyle w:val="Textpoznpodarou"/>
      </w:pPr>
      <w:r>
        <w:rPr>
          <w:rStyle w:val="Znakapoznpodarou"/>
        </w:rPr>
        <w:footnoteRef/>
      </w:r>
      <w:r>
        <w:t xml:space="preserve"> </w:t>
      </w:r>
      <w:r w:rsidRPr="002A03E0">
        <w:t xml:space="preserve">Viz též </w:t>
      </w:r>
      <w:r>
        <w:t>7.</w:t>
      </w:r>
      <w:r w:rsidRPr="002A03E0">
        <w:t>6.2 (Operativní záloha).</w:t>
      </w:r>
    </w:p>
  </w:footnote>
  <w:footnote w:id="28">
    <w:p w14:paraId="56B54074" w14:textId="77777777" w:rsidR="00037E2A" w:rsidRDefault="00037E2A" w:rsidP="00EA7200">
      <w:pPr>
        <w:pStyle w:val="Textpoznpodarou"/>
      </w:pPr>
      <w:r>
        <w:rPr>
          <w:rStyle w:val="Znakapoznpodarou"/>
        </w:rPr>
        <w:footnoteRef/>
      </w:r>
      <w:r>
        <w:t xml:space="preserve"> Posily.</w:t>
      </w:r>
    </w:p>
  </w:footnote>
  <w:footnote w:id="29">
    <w:p w14:paraId="3D5F7A5B" w14:textId="77777777" w:rsidR="00037E2A" w:rsidRDefault="00037E2A" w:rsidP="00494712">
      <w:pPr>
        <w:pStyle w:val="Textpoznpodarou"/>
      </w:pPr>
      <w:r>
        <w:rPr>
          <w:rStyle w:val="Znakapoznpodarou"/>
        </w:rPr>
        <w:footnoteRef/>
      </w:r>
      <w:r>
        <w:t xml:space="preserve"> Příslušné regionální oblasti – krajský objednatel</w:t>
      </w:r>
    </w:p>
  </w:footnote>
  <w:footnote w:id="30">
    <w:p w14:paraId="12E5C8AF" w14:textId="0AD8F078" w:rsidR="00037E2A" w:rsidRDefault="00037E2A"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1">
    <w:p w14:paraId="145089F7" w14:textId="03EA0825" w:rsidR="00037E2A" w:rsidRDefault="00037E2A" w:rsidP="00494712">
      <w:pPr>
        <w:pStyle w:val="Textpoznpodarou"/>
      </w:pPr>
      <w:r>
        <w:rPr>
          <w:rStyle w:val="Znakapoznpodarou"/>
        </w:rPr>
        <w:footnoteRef/>
      </w:r>
      <w:r>
        <w:t xml:space="preserve"> </w:t>
      </w:r>
      <w:r w:rsidRPr="0094424D">
        <w:t xml:space="preserve">„Garance návazností </w:t>
      </w:r>
      <w:r>
        <w:t xml:space="preserve">IDS </w:t>
      </w:r>
      <w:r w:rsidRPr="0094424D">
        <w:t>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0E0E7B"/>
    <w:multiLevelType w:val="hybridMultilevel"/>
    <w:tmpl w:val="6090E466"/>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8"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2"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6"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9"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1"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09822524">
    <w:abstractNumId w:val="2"/>
  </w:num>
  <w:num w:numId="2" w16cid:durableId="928923408">
    <w:abstractNumId w:val="3"/>
  </w:num>
  <w:num w:numId="3" w16cid:durableId="116874334">
    <w:abstractNumId w:val="12"/>
  </w:num>
  <w:num w:numId="4" w16cid:durableId="739522065">
    <w:abstractNumId w:val="7"/>
  </w:num>
  <w:num w:numId="5" w16cid:durableId="2036760261">
    <w:abstractNumId w:val="23"/>
  </w:num>
  <w:num w:numId="6" w16cid:durableId="742800443">
    <w:abstractNumId w:val="4"/>
  </w:num>
  <w:num w:numId="7" w16cid:durableId="1799378846">
    <w:abstractNumId w:val="8"/>
  </w:num>
  <w:num w:numId="8" w16cid:durableId="1151362370">
    <w:abstractNumId w:val="27"/>
  </w:num>
  <w:num w:numId="9" w16cid:durableId="788280580">
    <w:abstractNumId w:val="22"/>
  </w:num>
  <w:num w:numId="10" w16cid:durableId="260455229">
    <w:abstractNumId w:val="31"/>
  </w:num>
  <w:num w:numId="11" w16cid:durableId="1906182922">
    <w:abstractNumId w:val="16"/>
  </w:num>
  <w:num w:numId="12" w16cid:durableId="117991641">
    <w:abstractNumId w:val="0"/>
  </w:num>
  <w:num w:numId="13" w16cid:durableId="1197696341">
    <w:abstractNumId w:val="11"/>
  </w:num>
  <w:num w:numId="14" w16cid:durableId="1460799800">
    <w:abstractNumId w:val="10"/>
  </w:num>
  <w:num w:numId="15" w16cid:durableId="2066053787">
    <w:abstractNumId w:val="19"/>
  </w:num>
  <w:num w:numId="16" w16cid:durableId="1583222307">
    <w:abstractNumId w:val="5"/>
  </w:num>
  <w:num w:numId="17" w16cid:durableId="1134372009">
    <w:abstractNumId w:val="30"/>
  </w:num>
  <w:num w:numId="18" w16cid:durableId="1203784992">
    <w:abstractNumId w:val="13"/>
  </w:num>
  <w:num w:numId="19" w16cid:durableId="927036137">
    <w:abstractNumId w:val="1"/>
  </w:num>
  <w:num w:numId="20" w16cid:durableId="17895102">
    <w:abstractNumId w:val="14"/>
  </w:num>
  <w:num w:numId="21" w16cid:durableId="809982622">
    <w:abstractNumId w:val="26"/>
  </w:num>
  <w:num w:numId="22" w16cid:durableId="403994583">
    <w:abstractNumId w:val="24"/>
  </w:num>
  <w:num w:numId="23" w16cid:durableId="356807502">
    <w:abstractNumId w:val="28"/>
  </w:num>
  <w:num w:numId="24" w16cid:durableId="373966031">
    <w:abstractNumId w:val="25"/>
  </w:num>
  <w:num w:numId="25" w16cid:durableId="41637446">
    <w:abstractNumId w:val="9"/>
  </w:num>
  <w:num w:numId="26" w16cid:durableId="967394787">
    <w:abstractNumId w:val="15"/>
  </w:num>
  <w:num w:numId="27" w16cid:durableId="276105768">
    <w:abstractNumId w:val="21"/>
  </w:num>
  <w:num w:numId="28" w16cid:durableId="692414118">
    <w:abstractNumId w:val="18"/>
  </w:num>
  <w:num w:numId="29" w16cid:durableId="683362453">
    <w:abstractNumId w:val="20"/>
  </w:num>
  <w:num w:numId="30" w16cid:durableId="1257711051">
    <w:abstractNumId w:val="29"/>
  </w:num>
  <w:num w:numId="31" w16cid:durableId="1810317273">
    <w:abstractNumId w:val="6"/>
  </w:num>
  <w:num w:numId="32" w16cid:durableId="1793859507">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ěmec Lukáš Bc.">
    <w15:presenceInfo w15:providerId="AD" w15:userId="S-1-5-21-2911291989-1281936650-3888358911-29480"/>
  </w15:person>
  <w15:person w15:author="Vít Baťa">
    <w15:presenceInfo w15:providerId="AD" w15:userId="S::bata@akfiala.cz::5b26cf92-855e-4c0a-81bf-aff32829f1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059E"/>
    <w:rsid w:val="0000183D"/>
    <w:rsid w:val="00001D85"/>
    <w:rsid w:val="00002E2B"/>
    <w:rsid w:val="00003163"/>
    <w:rsid w:val="00003D7E"/>
    <w:rsid w:val="00004F48"/>
    <w:rsid w:val="00006E64"/>
    <w:rsid w:val="000106F9"/>
    <w:rsid w:val="00020D1E"/>
    <w:rsid w:val="00021AD2"/>
    <w:rsid w:val="00030D11"/>
    <w:rsid w:val="000315F6"/>
    <w:rsid w:val="000318C1"/>
    <w:rsid w:val="000345EF"/>
    <w:rsid w:val="000347D1"/>
    <w:rsid w:val="00035DD7"/>
    <w:rsid w:val="0003705E"/>
    <w:rsid w:val="00037E2A"/>
    <w:rsid w:val="00042E87"/>
    <w:rsid w:val="0006570A"/>
    <w:rsid w:val="000717AE"/>
    <w:rsid w:val="00071C3A"/>
    <w:rsid w:val="00073B76"/>
    <w:rsid w:val="000742AF"/>
    <w:rsid w:val="00074D8D"/>
    <w:rsid w:val="00087445"/>
    <w:rsid w:val="00087859"/>
    <w:rsid w:val="00087CC6"/>
    <w:rsid w:val="000907BC"/>
    <w:rsid w:val="00090932"/>
    <w:rsid w:val="00093732"/>
    <w:rsid w:val="000977CD"/>
    <w:rsid w:val="000A039C"/>
    <w:rsid w:val="000A25BA"/>
    <w:rsid w:val="000A304B"/>
    <w:rsid w:val="000A3D40"/>
    <w:rsid w:val="000A4847"/>
    <w:rsid w:val="000B4743"/>
    <w:rsid w:val="000C17E2"/>
    <w:rsid w:val="000C54CD"/>
    <w:rsid w:val="000D423C"/>
    <w:rsid w:val="000D7147"/>
    <w:rsid w:val="000E02C3"/>
    <w:rsid w:val="000E0F97"/>
    <w:rsid w:val="000E14F3"/>
    <w:rsid w:val="000E4D96"/>
    <w:rsid w:val="000E6352"/>
    <w:rsid w:val="000E69CF"/>
    <w:rsid w:val="000F0502"/>
    <w:rsid w:val="000F0CEA"/>
    <w:rsid w:val="000F0EB8"/>
    <w:rsid w:val="000F12C5"/>
    <w:rsid w:val="0010340B"/>
    <w:rsid w:val="001062FC"/>
    <w:rsid w:val="001076FA"/>
    <w:rsid w:val="00110B8A"/>
    <w:rsid w:val="00114E2F"/>
    <w:rsid w:val="00114E51"/>
    <w:rsid w:val="00116F45"/>
    <w:rsid w:val="00122EFA"/>
    <w:rsid w:val="00135A8E"/>
    <w:rsid w:val="00142718"/>
    <w:rsid w:val="00144030"/>
    <w:rsid w:val="001469AE"/>
    <w:rsid w:val="0015142D"/>
    <w:rsid w:val="0015593B"/>
    <w:rsid w:val="00156C2F"/>
    <w:rsid w:val="001620FE"/>
    <w:rsid w:val="00164B77"/>
    <w:rsid w:val="00170FC9"/>
    <w:rsid w:val="00176969"/>
    <w:rsid w:val="0018054C"/>
    <w:rsid w:val="00181099"/>
    <w:rsid w:val="0018180D"/>
    <w:rsid w:val="001818F7"/>
    <w:rsid w:val="00185009"/>
    <w:rsid w:val="00191CC2"/>
    <w:rsid w:val="00194F92"/>
    <w:rsid w:val="00196597"/>
    <w:rsid w:val="001A45D3"/>
    <w:rsid w:val="001A5DBF"/>
    <w:rsid w:val="001A6743"/>
    <w:rsid w:val="001B4017"/>
    <w:rsid w:val="001B4052"/>
    <w:rsid w:val="001B629C"/>
    <w:rsid w:val="001C0107"/>
    <w:rsid w:val="001C0541"/>
    <w:rsid w:val="001C4355"/>
    <w:rsid w:val="001C5171"/>
    <w:rsid w:val="001D0372"/>
    <w:rsid w:val="001D1D90"/>
    <w:rsid w:val="001D7983"/>
    <w:rsid w:val="001E198C"/>
    <w:rsid w:val="001E69C6"/>
    <w:rsid w:val="001E6ED8"/>
    <w:rsid w:val="001F18E5"/>
    <w:rsid w:val="001F3B29"/>
    <w:rsid w:val="001F5B39"/>
    <w:rsid w:val="00200DB5"/>
    <w:rsid w:val="00201847"/>
    <w:rsid w:val="0020266E"/>
    <w:rsid w:val="00203A39"/>
    <w:rsid w:val="00207961"/>
    <w:rsid w:val="002129B0"/>
    <w:rsid w:val="00215202"/>
    <w:rsid w:val="002172A7"/>
    <w:rsid w:val="00221AC8"/>
    <w:rsid w:val="0022277F"/>
    <w:rsid w:val="00224C5B"/>
    <w:rsid w:val="00231FF9"/>
    <w:rsid w:val="0023277E"/>
    <w:rsid w:val="00233518"/>
    <w:rsid w:val="00234785"/>
    <w:rsid w:val="00236958"/>
    <w:rsid w:val="00236ACF"/>
    <w:rsid w:val="00236D88"/>
    <w:rsid w:val="00242146"/>
    <w:rsid w:val="00245D1E"/>
    <w:rsid w:val="00246EEF"/>
    <w:rsid w:val="002502E2"/>
    <w:rsid w:val="0025090D"/>
    <w:rsid w:val="00252B18"/>
    <w:rsid w:val="0025411E"/>
    <w:rsid w:val="00254730"/>
    <w:rsid w:val="00260DB2"/>
    <w:rsid w:val="0026617F"/>
    <w:rsid w:val="00267E3D"/>
    <w:rsid w:val="00267F5A"/>
    <w:rsid w:val="002708E9"/>
    <w:rsid w:val="00271C65"/>
    <w:rsid w:val="00274756"/>
    <w:rsid w:val="002751B4"/>
    <w:rsid w:val="00277BD3"/>
    <w:rsid w:val="00280A06"/>
    <w:rsid w:val="00280DC6"/>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1C3B"/>
    <w:rsid w:val="002E29C9"/>
    <w:rsid w:val="002E4CA4"/>
    <w:rsid w:val="002E54DD"/>
    <w:rsid w:val="002F1851"/>
    <w:rsid w:val="002F53F8"/>
    <w:rsid w:val="002F5F06"/>
    <w:rsid w:val="002F7046"/>
    <w:rsid w:val="00301C2B"/>
    <w:rsid w:val="00301D48"/>
    <w:rsid w:val="00304D7A"/>
    <w:rsid w:val="00306921"/>
    <w:rsid w:val="003145B5"/>
    <w:rsid w:val="00314854"/>
    <w:rsid w:val="00317B48"/>
    <w:rsid w:val="0032535A"/>
    <w:rsid w:val="00325B6B"/>
    <w:rsid w:val="00331140"/>
    <w:rsid w:val="00332B07"/>
    <w:rsid w:val="003339DC"/>
    <w:rsid w:val="00333EE1"/>
    <w:rsid w:val="0033522D"/>
    <w:rsid w:val="003369AF"/>
    <w:rsid w:val="00343C78"/>
    <w:rsid w:val="00345C50"/>
    <w:rsid w:val="00346C16"/>
    <w:rsid w:val="0035068F"/>
    <w:rsid w:val="00351B88"/>
    <w:rsid w:val="003546B6"/>
    <w:rsid w:val="00361910"/>
    <w:rsid w:val="003628CD"/>
    <w:rsid w:val="00363713"/>
    <w:rsid w:val="003649AA"/>
    <w:rsid w:val="00364AA3"/>
    <w:rsid w:val="003654C8"/>
    <w:rsid w:val="0036586C"/>
    <w:rsid w:val="003701A5"/>
    <w:rsid w:val="0037034E"/>
    <w:rsid w:val="00372283"/>
    <w:rsid w:val="00374096"/>
    <w:rsid w:val="00376877"/>
    <w:rsid w:val="00376A0B"/>
    <w:rsid w:val="00383249"/>
    <w:rsid w:val="00383AAA"/>
    <w:rsid w:val="00385879"/>
    <w:rsid w:val="0038744D"/>
    <w:rsid w:val="00387630"/>
    <w:rsid w:val="00391396"/>
    <w:rsid w:val="0039269A"/>
    <w:rsid w:val="003A6D31"/>
    <w:rsid w:val="003A7641"/>
    <w:rsid w:val="003B3AA1"/>
    <w:rsid w:val="003B6252"/>
    <w:rsid w:val="003C0D49"/>
    <w:rsid w:val="003C2ADA"/>
    <w:rsid w:val="003C3FFA"/>
    <w:rsid w:val="003C5E5F"/>
    <w:rsid w:val="003C7614"/>
    <w:rsid w:val="003D2582"/>
    <w:rsid w:val="003D659E"/>
    <w:rsid w:val="003D7866"/>
    <w:rsid w:val="003E110C"/>
    <w:rsid w:val="003E4B28"/>
    <w:rsid w:val="003E6C21"/>
    <w:rsid w:val="003E7F33"/>
    <w:rsid w:val="003F2F96"/>
    <w:rsid w:val="003F3DF1"/>
    <w:rsid w:val="00400196"/>
    <w:rsid w:val="00400A8A"/>
    <w:rsid w:val="00401B4A"/>
    <w:rsid w:val="004035DD"/>
    <w:rsid w:val="00414817"/>
    <w:rsid w:val="004171AB"/>
    <w:rsid w:val="00417CF3"/>
    <w:rsid w:val="00421CA8"/>
    <w:rsid w:val="00422482"/>
    <w:rsid w:val="004224A5"/>
    <w:rsid w:val="00427F6C"/>
    <w:rsid w:val="00433745"/>
    <w:rsid w:val="00434A4D"/>
    <w:rsid w:val="00434E47"/>
    <w:rsid w:val="0043657E"/>
    <w:rsid w:val="00436B44"/>
    <w:rsid w:val="00443198"/>
    <w:rsid w:val="004438C5"/>
    <w:rsid w:val="004550C0"/>
    <w:rsid w:val="00456A0D"/>
    <w:rsid w:val="00460D0A"/>
    <w:rsid w:val="00462167"/>
    <w:rsid w:val="00462397"/>
    <w:rsid w:val="004667C4"/>
    <w:rsid w:val="00467DCC"/>
    <w:rsid w:val="004730FB"/>
    <w:rsid w:val="0048053A"/>
    <w:rsid w:val="00482682"/>
    <w:rsid w:val="00487D90"/>
    <w:rsid w:val="00490BC2"/>
    <w:rsid w:val="00494712"/>
    <w:rsid w:val="00494997"/>
    <w:rsid w:val="0049644D"/>
    <w:rsid w:val="004A3366"/>
    <w:rsid w:val="004A583B"/>
    <w:rsid w:val="004B4ADE"/>
    <w:rsid w:val="004B6D3A"/>
    <w:rsid w:val="004C08E6"/>
    <w:rsid w:val="004C0DF1"/>
    <w:rsid w:val="004C1675"/>
    <w:rsid w:val="004C2C6A"/>
    <w:rsid w:val="004C5800"/>
    <w:rsid w:val="004C622B"/>
    <w:rsid w:val="004D1EC0"/>
    <w:rsid w:val="004D3544"/>
    <w:rsid w:val="004D5370"/>
    <w:rsid w:val="004D5E0B"/>
    <w:rsid w:val="004D7027"/>
    <w:rsid w:val="004E12BB"/>
    <w:rsid w:val="004F2E97"/>
    <w:rsid w:val="004F454B"/>
    <w:rsid w:val="00504C7E"/>
    <w:rsid w:val="00505C90"/>
    <w:rsid w:val="00510EBC"/>
    <w:rsid w:val="0051141A"/>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5185"/>
    <w:rsid w:val="00567980"/>
    <w:rsid w:val="00567C09"/>
    <w:rsid w:val="00571280"/>
    <w:rsid w:val="00572EC3"/>
    <w:rsid w:val="005736C4"/>
    <w:rsid w:val="0057487F"/>
    <w:rsid w:val="0057698B"/>
    <w:rsid w:val="00580BBE"/>
    <w:rsid w:val="00582865"/>
    <w:rsid w:val="00591DB5"/>
    <w:rsid w:val="00593AFE"/>
    <w:rsid w:val="00594FF6"/>
    <w:rsid w:val="00596733"/>
    <w:rsid w:val="005968C9"/>
    <w:rsid w:val="005A71A2"/>
    <w:rsid w:val="005B4FF1"/>
    <w:rsid w:val="005B58A6"/>
    <w:rsid w:val="005B5BC2"/>
    <w:rsid w:val="005C1423"/>
    <w:rsid w:val="005C1BDC"/>
    <w:rsid w:val="005C6954"/>
    <w:rsid w:val="005C69F5"/>
    <w:rsid w:val="005D31D8"/>
    <w:rsid w:val="005D31E0"/>
    <w:rsid w:val="005E112A"/>
    <w:rsid w:val="005E51EB"/>
    <w:rsid w:val="005F3823"/>
    <w:rsid w:val="005F60CE"/>
    <w:rsid w:val="0060009F"/>
    <w:rsid w:val="006016DC"/>
    <w:rsid w:val="00605234"/>
    <w:rsid w:val="0060665A"/>
    <w:rsid w:val="00607D1B"/>
    <w:rsid w:val="00611F86"/>
    <w:rsid w:val="0061266B"/>
    <w:rsid w:val="00620F2D"/>
    <w:rsid w:val="00626D07"/>
    <w:rsid w:val="00626D3F"/>
    <w:rsid w:val="0063014A"/>
    <w:rsid w:val="00630F90"/>
    <w:rsid w:val="00636DEC"/>
    <w:rsid w:val="00641E0D"/>
    <w:rsid w:val="0064202A"/>
    <w:rsid w:val="0065203F"/>
    <w:rsid w:val="00653F2D"/>
    <w:rsid w:val="0065580D"/>
    <w:rsid w:val="006562D0"/>
    <w:rsid w:val="006664A6"/>
    <w:rsid w:val="00667870"/>
    <w:rsid w:val="00667B06"/>
    <w:rsid w:val="00667DB8"/>
    <w:rsid w:val="00670AE9"/>
    <w:rsid w:val="00673E36"/>
    <w:rsid w:val="00677138"/>
    <w:rsid w:val="0067756A"/>
    <w:rsid w:val="00681035"/>
    <w:rsid w:val="00681646"/>
    <w:rsid w:val="006822F4"/>
    <w:rsid w:val="00683516"/>
    <w:rsid w:val="006852E0"/>
    <w:rsid w:val="00685AEB"/>
    <w:rsid w:val="00690194"/>
    <w:rsid w:val="0069683F"/>
    <w:rsid w:val="00696A78"/>
    <w:rsid w:val="0069799D"/>
    <w:rsid w:val="006A4D0D"/>
    <w:rsid w:val="006A7FBD"/>
    <w:rsid w:val="006C0D1D"/>
    <w:rsid w:val="006C184A"/>
    <w:rsid w:val="006C5830"/>
    <w:rsid w:val="006C72AD"/>
    <w:rsid w:val="006F1BA1"/>
    <w:rsid w:val="006F28D1"/>
    <w:rsid w:val="00700947"/>
    <w:rsid w:val="00704344"/>
    <w:rsid w:val="00710052"/>
    <w:rsid w:val="007114E7"/>
    <w:rsid w:val="00711654"/>
    <w:rsid w:val="00713BC0"/>
    <w:rsid w:val="00715576"/>
    <w:rsid w:val="00717BFC"/>
    <w:rsid w:val="00722A3D"/>
    <w:rsid w:val="00724AE9"/>
    <w:rsid w:val="00724EDD"/>
    <w:rsid w:val="0072744D"/>
    <w:rsid w:val="0073380B"/>
    <w:rsid w:val="007339B8"/>
    <w:rsid w:val="007339C5"/>
    <w:rsid w:val="00737AD1"/>
    <w:rsid w:val="00741110"/>
    <w:rsid w:val="00744D7D"/>
    <w:rsid w:val="00746AE0"/>
    <w:rsid w:val="00746EE4"/>
    <w:rsid w:val="00750605"/>
    <w:rsid w:val="00755432"/>
    <w:rsid w:val="00760838"/>
    <w:rsid w:val="007616FE"/>
    <w:rsid w:val="007656E4"/>
    <w:rsid w:val="00767EBD"/>
    <w:rsid w:val="007709C3"/>
    <w:rsid w:val="00770E56"/>
    <w:rsid w:val="007719D9"/>
    <w:rsid w:val="00773159"/>
    <w:rsid w:val="00773914"/>
    <w:rsid w:val="00780C35"/>
    <w:rsid w:val="0078476D"/>
    <w:rsid w:val="00787DB7"/>
    <w:rsid w:val="00797C18"/>
    <w:rsid w:val="007A0DFD"/>
    <w:rsid w:val="007A1DF7"/>
    <w:rsid w:val="007A2A7C"/>
    <w:rsid w:val="007A5556"/>
    <w:rsid w:val="007B19DB"/>
    <w:rsid w:val="007B3C26"/>
    <w:rsid w:val="007B3F08"/>
    <w:rsid w:val="007B5379"/>
    <w:rsid w:val="007C672F"/>
    <w:rsid w:val="007D2A00"/>
    <w:rsid w:val="007D46A8"/>
    <w:rsid w:val="007D69DD"/>
    <w:rsid w:val="007E1176"/>
    <w:rsid w:val="007E4AF5"/>
    <w:rsid w:val="007E4C78"/>
    <w:rsid w:val="007F0BB4"/>
    <w:rsid w:val="007F1330"/>
    <w:rsid w:val="007F41BF"/>
    <w:rsid w:val="007F54D6"/>
    <w:rsid w:val="007F7E04"/>
    <w:rsid w:val="008027C3"/>
    <w:rsid w:val="00802FEC"/>
    <w:rsid w:val="00810A33"/>
    <w:rsid w:val="00810B84"/>
    <w:rsid w:val="00812A8F"/>
    <w:rsid w:val="00813D74"/>
    <w:rsid w:val="00816290"/>
    <w:rsid w:val="00826D38"/>
    <w:rsid w:val="00830C62"/>
    <w:rsid w:val="00833AC9"/>
    <w:rsid w:val="0083495A"/>
    <w:rsid w:val="00840279"/>
    <w:rsid w:val="00843ABE"/>
    <w:rsid w:val="00847785"/>
    <w:rsid w:val="00854363"/>
    <w:rsid w:val="0085639B"/>
    <w:rsid w:val="00860520"/>
    <w:rsid w:val="00861059"/>
    <w:rsid w:val="00862F1D"/>
    <w:rsid w:val="00865257"/>
    <w:rsid w:val="008720EB"/>
    <w:rsid w:val="00872828"/>
    <w:rsid w:val="0087394C"/>
    <w:rsid w:val="00873B9D"/>
    <w:rsid w:val="00876C48"/>
    <w:rsid w:val="00877C19"/>
    <w:rsid w:val="008809A0"/>
    <w:rsid w:val="00882418"/>
    <w:rsid w:val="0088428D"/>
    <w:rsid w:val="00891056"/>
    <w:rsid w:val="00895318"/>
    <w:rsid w:val="008A1D1D"/>
    <w:rsid w:val="008A2FB1"/>
    <w:rsid w:val="008A48DF"/>
    <w:rsid w:val="008A76B3"/>
    <w:rsid w:val="008B0737"/>
    <w:rsid w:val="008B27E1"/>
    <w:rsid w:val="008B50F9"/>
    <w:rsid w:val="008B74B3"/>
    <w:rsid w:val="008C1BE6"/>
    <w:rsid w:val="008C22DA"/>
    <w:rsid w:val="008C27ED"/>
    <w:rsid w:val="008C2E77"/>
    <w:rsid w:val="008D06D1"/>
    <w:rsid w:val="008D3E17"/>
    <w:rsid w:val="008E635F"/>
    <w:rsid w:val="008E7C96"/>
    <w:rsid w:val="008F1819"/>
    <w:rsid w:val="008F31EB"/>
    <w:rsid w:val="008F4E2F"/>
    <w:rsid w:val="008F56D3"/>
    <w:rsid w:val="008F6D24"/>
    <w:rsid w:val="0090100C"/>
    <w:rsid w:val="00901FB5"/>
    <w:rsid w:val="00904537"/>
    <w:rsid w:val="009047ED"/>
    <w:rsid w:val="00906E14"/>
    <w:rsid w:val="00910DAD"/>
    <w:rsid w:val="00920E62"/>
    <w:rsid w:val="00922176"/>
    <w:rsid w:val="00924203"/>
    <w:rsid w:val="00926126"/>
    <w:rsid w:val="0093054F"/>
    <w:rsid w:val="00933DF2"/>
    <w:rsid w:val="0094424D"/>
    <w:rsid w:val="00944BDB"/>
    <w:rsid w:val="00945896"/>
    <w:rsid w:val="00946ABE"/>
    <w:rsid w:val="00947A82"/>
    <w:rsid w:val="00951933"/>
    <w:rsid w:val="0096507F"/>
    <w:rsid w:val="0096558F"/>
    <w:rsid w:val="00965621"/>
    <w:rsid w:val="00971710"/>
    <w:rsid w:val="009723FD"/>
    <w:rsid w:val="00975F19"/>
    <w:rsid w:val="00982FA8"/>
    <w:rsid w:val="0098316A"/>
    <w:rsid w:val="0099084D"/>
    <w:rsid w:val="009A3434"/>
    <w:rsid w:val="009A3873"/>
    <w:rsid w:val="009A50DA"/>
    <w:rsid w:val="009A63EE"/>
    <w:rsid w:val="009A7B89"/>
    <w:rsid w:val="009B3D51"/>
    <w:rsid w:val="009B7CF1"/>
    <w:rsid w:val="009C629A"/>
    <w:rsid w:val="009D1B6F"/>
    <w:rsid w:val="009D6C03"/>
    <w:rsid w:val="009D770C"/>
    <w:rsid w:val="009E01A1"/>
    <w:rsid w:val="009E1818"/>
    <w:rsid w:val="009E2261"/>
    <w:rsid w:val="009E7327"/>
    <w:rsid w:val="009F313C"/>
    <w:rsid w:val="009F4786"/>
    <w:rsid w:val="00A02670"/>
    <w:rsid w:val="00A02D02"/>
    <w:rsid w:val="00A0346E"/>
    <w:rsid w:val="00A04991"/>
    <w:rsid w:val="00A10CC3"/>
    <w:rsid w:val="00A117FD"/>
    <w:rsid w:val="00A119BA"/>
    <w:rsid w:val="00A168F2"/>
    <w:rsid w:val="00A21279"/>
    <w:rsid w:val="00A22FB8"/>
    <w:rsid w:val="00A24AA5"/>
    <w:rsid w:val="00A26A1C"/>
    <w:rsid w:val="00A30F65"/>
    <w:rsid w:val="00A34DDE"/>
    <w:rsid w:val="00A35458"/>
    <w:rsid w:val="00A366AA"/>
    <w:rsid w:val="00A36B19"/>
    <w:rsid w:val="00A425D5"/>
    <w:rsid w:val="00A437F8"/>
    <w:rsid w:val="00A50EA9"/>
    <w:rsid w:val="00A53982"/>
    <w:rsid w:val="00A53C1E"/>
    <w:rsid w:val="00A544B5"/>
    <w:rsid w:val="00A55478"/>
    <w:rsid w:val="00A561F1"/>
    <w:rsid w:val="00A60A2A"/>
    <w:rsid w:val="00A6130B"/>
    <w:rsid w:val="00A64C27"/>
    <w:rsid w:val="00A67414"/>
    <w:rsid w:val="00A67832"/>
    <w:rsid w:val="00A71C97"/>
    <w:rsid w:val="00A741EA"/>
    <w:rsid w:val="00A76881"/>
    <w:rsid w:val="00A913DC"/>
    <w:rsid w:val="00A94E79"/>
    <w:rsid w:val="00A97FA3"/>
    <w:rsid w:val="00AA3AC6"/>
    <w:rsid w:val="00AA4D55"/>
    <w:rsid w:val="00AA55CB"/>
    <w:rsid w:val="00AB3BF0"/>
    <w:rsid w:val="00AC0737"/>
    <w:rsid w:val="00AC470F"/>
    <w:rsid w:val="00AD0A11"/>
    <w:rsid w:val="00AD7657"/>
    <w:rsid w:val="00AE7B05"/>
    <w:rsid w:val="00B00187"/>
    <w:rsid w:val="00B01450"/>
    <w:rsid w:val="00B0458E"/>
    <w:rsid w:val="00B056E7"/>
    <w:rsid w:val="00B05BEC"/>
    <w:rsid w:val="00B13453"/>
    <w:rsid w:val="00B14A0C"/>
    <w:rsid w:val="00B17207"/>
    <w:rsid w:val="00B2145A"/>
    <w:rsid w:val="00B227DF"/>
    <w:rsid w:val="00B253B9"/>
    <w:rsid w:val="00B26C50"/>
    <w:rsid w:val="00B339C0"/>
    <w:rsid w:val="00B3671E"/>
    <w:rsid w:val="00B45AE0"/>
    <w:rsid w:val="00B50088"/>
    <w:rsid w:val="00B52FB8"/>
    <w:rsid w:val="00B60080"/>
    <w:rsid w:val="00B60FBF"/>
    <w:rsid w:val="00B64709"/>
    <w:rsid w:val="00B65D0A"/>
    <w:rsid w:val="00B66BC6"/>
    <w:rsid w:val="00B717F0"/>
    <w:rsid w:val="00B72F7C"/>
    <w:rsid w:val="00B7346E"/>
    <w:rsid w:val="00B75A49"/>
    <w:rsid w:val="00B75BEF"/>
    <w:rsid w:val="00B7739F"/>
    <w:rsid w:val="00B803CD"/>
    <w:rsid w:val="00B807FE"/>
    <w:rsid w:val="00B85023"/>
    <w:rsid w:val="00B91F93"/>
    <w:rsid w:val="00B93B97"/>
    <w:rsid w:val="00BB0BDE"/>
    <w:rsid w:val="00BB1599"/>
    <w:rsid w:val="00BB4DA5"/>
    <w:rsid w:val="00BC0289"/>
    <w:rsid w:val="00BC091D"/>
    <w:rsid w:val="00BC4AE7"/>
    <w:rsid w:val="00BC76A7"/>
    <w:rsid w:val="00BD1F90"/>
    <w:rsid w:val="00BD20A7"/>
    <w:rsid w:val="00BD65F6"/>
    <w:rsid w:val="00BD6A90"/>
    <w:rsid w:val="00BE1ACC"/>
    <w:rsid w:val="00BE5755"/>
    <w:rsid w:val="00BE7F84"/>
    <w:rsid w:val="00BF17A7"/>
    <w:rsid w:val="00BF1887"/>
    <w:rsid w:val="00BF1BD7"/>
    <w:rsid w:val="00BF2915"/>
    <w:rsid w:val="00BF2C38"/>
    <w:rsid w:val="00BF43F0"/>
    <w:rsid w:val="00BF4F24"/>
    <w:rsid w:val="00BF51D8"/>
    <w:rsid w:val="00BF6F7B"/>
    <w:rsid w:val="00C0261F"/>
    <w:rsid w:val="00C0439A"/>
    <w:rsid w:val="00C04A3C"/>
    <w:rsid w:val="00C11480"/>
    <w:rsid w:val="00C12D7D"/>
    <w:rsid w:val="00C15634"/>
    <w:rsid w:val="00C174CA"/>
    <w:rsid w:val="00C209CC"/>
    <w:rsid w:val="00C22DF3"/>
    <w:rsid w:val="00C251A4"/>
    <w:rsid w:val="00C25560"/>
    <w:rsid w:val="00C3093F"/>
    <w:rsid w:val="00C30CB5"/>
    <w:rsid w:val="00C324F5"/>
    <w:rsid w:val="00C32E57"/>
    <w:rsid w:val="00C35AD3"/>
    <w:rsid w:val="00C35B2A"/>
    <w:rsid w:val="00C429AD"/>
    <w:rsid w:val="00C43F56"/>
    <w:rsid w:val="00C4443D"/>
    <w:rsid w:val="00C45A21"/>
    <w:rsid w:val="00C476A6"/>
    <w:rsid w:val="00C5025E"/>
    <w:rsid w:val="00C50B7A"/>
    <w:rsid w:val="00C540B5"/>
    <w:rsid w:val="00C54FA2"/>
    <w:rsid w:val="00C562DA"/>
    <w:rsid w:val="00C626F3"/>
    <w:rsid w:val="00C63D3C"/>
    <w:rsid w:val="00C70FC3"/>
    <w:rsid w:val="00C73968"/>
    <w:rsid w:val="00C7535B"/>
    <w:rsid w:val="00C75D63"/>
    <w:rsid w:val="00C77DB1"/>
    <w:rsid w:val="00C85086"/>
    <w:rsid w:val="00C92EA7"/>
    <w:rsid w:val="00CA0627"/>
    <w:rsid w:val="00CA29E2"/>
    <w:rsid w:val="00CA3BF9"/>
    <w:rsid w:val="00CA74C9"/>
    <w:rsid w:val="00CB317F"/>
    <w:rsid w:val="00CC13C6"/>
    <w:rsid w:val="00CC5181"/>
    <w:rsid w:val="00CC5A41"/>
    <w:rsid w:val="00CD05E4"/>
    <w:rsid w:val="00CD0AF3"/>
    <w:rsid w:val="00CD3FFF"/>
    <w:rsid w:val="00CD56B6"/>
    <w:rsid w:val="00CD7202"/>
    <w:rsid w:val="00CD76E0"/>
    <w:rsid w:val="00CE30BA"/>
    <w:rsid w:val="00CE6FA4"/>
    <w:rsid w:val="00CF0B84"/>
    <w:rsid w:val="00CF125D"/>
    <w:rsid w:val="00CF2351"/>
    <w:rsid w:val="00D11CE7"/>
    <w:rsid w:val="00D11F0B"/>
    <w:rsid w:val="00D11F58"/>
    <w:rsid w:val="00D14CC0"/>
    <w:rsid w:val="00D15B06"/>
    <w:rsid w:val="00D2100A"/>
    <w:rsid w:val="00D219D4"/>
    <w:rsid w:val="00D261AD"/>
    <w:rsid w:val="00D27C71"/>
    <w:rsid w:val="00D3186D"/>
    <w:rsid w:val="00D3402C"/>
    <w:rsid w:val="00D35B72"/>
    <w:rsid w:val="00D36F4F"/>
    <w:rsid w:val="00D4003C"/>
    <w:rsid w:val="00D408DB"/>
    <w:rsid w:val="00D41CE6"/>
    <w:rsid w:val="00D42FEF"/>
    <w:rsid w:val="00D4307D"/>
    <w:rsid w:val="00D44BB2"/>
    <w:rsid w:val="00D50772"/>
    <w:rsid w:val="00D520B0"/>
    <w:rsid w:val="00D55D44"/>
    <w:rsid w:val="00D57A47"/>
    <w:rsid w:val="00D62BC7"/>
    <w:rsid w:val="00D6493F"/>
    <w:rsid w:val="00D675D5"/>
    <w:rsid w:val="00D72726"/>
    <w:rsid w:val="00D729A2"/>
    <w:rsid w:val="00D747A2"/>
    <w:rsid w:val="00D755B9"/>
    <w:rsid w:val="00D76C2C"/>
    <w:rsid w:val="00D82402"/>
    <w:rsid w:val="00D87FD3"/>
    <w:rsid w:val="00D938ED"/>
    <w:rsid w:val="00D94840"/>
    <w:rsid w:val="00DA3356"/>
    <w:rsid w:val="00DA3A8F"/>
    <w:rsid w:val="00DB22D8"/>
    <w:rsid w:val="00DB2B6A"/>
    <w:rsid w:val="00DB2C7B"/>
    <w:rsid w:val="00DB3F70"/>
    <w:rsid w:val="00DB78B6"/>
    <w:rsid w:val="00DC0E01"/>
    <w:rsid w:val="00DC1758"/>
    <w:rsid w:val="00DC2766"/>
    <w:rsid w:val="00DC317D"/>
    <w:rsid w:val="00DC520B"/>
    <w:rsid w:val="00DC6EC3"/>
    <w:rsid w:val="00DD0494"/>
    <w:rsid w:val="00DD5025"/>
    <w:rsid w:val="00DD5675"/>
    <w:rsid w:val="00DE3756"/>
    <w:rsid w:val="00DE3F6F"/>
    <w:rsid w:val="00DF5CF6"/>
    <w:rsid w:val="00DF6C37"/>
    <w:rsid w:val="00E0177B"/>
    <w:rsid w:val="00E05A25"/>
    <w:rsid w:val="00E12BC9"/>
    <w:rsid w:val="00E161B8"/>
    <w:rsid w:val="00E211B1"/>
    <w:rsid w:val="00E22CF2"/>
    <w:rsid w:val="00E30A2B"/>
    <w:rsid w:val="00E31C28"/>
    <w:rsid w:val="00E32B6E"/>
    <w:rsid w:val="00E35D18"/>
    <w:rsid w:val="00E40C98"/>
    <w:rsid w:val="00E41FDB"/>
    <w:rsid w:val="00E42353"/>
    <w:rsid w:val="00E42AE0"/>
    <w:rsid w:val="00E4393B"/>
    <w:rsid w:val="00E44204"/>
    <w:rsid w:val="00E4585E"/>
    <w:rsid w:val="00E46393"/>
    <w:rsid w:val="00E50C1B"/>
    <w:rsid w:val="00E52349"/>
    <w:rsid w:val="00E5257F"/>
    <w:rsid w:val="00E5627D"/>
    <w:rsid w:val="00E60386"/>
    <w:rsid w:val="00E6092D"/>
    <w:rsid w:val="00E638FF"/>
    <w:rsid w:val="00E65A20"/>
    <w:rsid w:val="00E71951"/>
    <w:rsid w:val="00E72640"/>
    <w:rsid w:val="00E75644"/>
    <w:rsid w:val="00E80C06"/>
    <w:rsid w:val="00E94BCB"/>
    <w:rsid w:val="00E955AE"/>
    <w:rsid w:val="00E95F43"/>
    <w:rsid w:val="00EA3039"/>
    <w:rsid w:val="00EA6AC8"/>
    <w:rsid w:val="00EA716B"/>
    <w:rsid w:val="00EA7200"/>
    <w:rsid w:val="00EA7C06"/>
    <w:rsid w:val="00EB5C3C"/>
    <w:rsid w:val="00EC1CC7"/>
    <w:rsid w:val="00EC2F23"/>
    <w:rsid w:val="00ED055D"/>
    <w:rsid w:val="00ED1BB9"/>
    <w:rsid w:val="00ED435D"/>
    <w:rsid w:val="00ED4466"/>
    <w:rsid w:val="00EE18A9"/>
    <w:rsid w:val="00EE2DBC"/>
    <w:rsid w:val="00EE471C"/>
    <w:rsid w:val="00EE50AD"/>
    <w:rsid w:val="00EE783D"/>
    <w:rsid w:val="00EF16BE"/>
    <w:rsid w:val="00EF3FA4"/>
    <w:rsid w:val="00EF480F"/>
    <w:rsid w:val="00EF756D"/>
    <w:rsid w:val="00F004E4"/>
    <w:rsid w:val="00F00F98"/>
    <w:rsid w:val="00F0212A"/>
    <w:rsid w:val="00F0319B"/>
    <w:rsid w:val="00F07A58"/>
    <w:rsid w:val="00F11A7E"/>
    <w:rsid w:val="00F12BB3"/>
    <w:rsid w:val="00F13232"/>
    <w:rsid w:val="00F20CD2"/>
    <w:rsid w:val="00F21882"/>
    <w:rsid w:val="00F22348"/>
    <w:rsid w:val="00F22510"/>
    <w:rsid w:val="00F2422B"/>
    <w:rsid w:val="00F328B9"/>
    <w:rsid w:val="00F338B5"/>
    <w:rsid w:val="00F33F28"/>
    <w:rsid w:val="00F36D29"/>
    <w:rsid w:val="00F376EF"/>
    <w:rsid w:val="00F42952"/>
    <w:rsid w:val="00F43228"/>
    <w:rsid w:val="00F50024"/>
    <w:rsid w:val="00F5040A"/>
    <w:rsid w:val="00F5093A"/>
    <w:rsid w:val="00F53E48"/>
    <w:rsid w:val="00F54581"/>
    <w:rsid w:val="00F5784A"/>
    <w:rsid w:val="00F57AA8"/>
    <w:rsid w:val="00F60BD0"/>
    <w:rsid w:val="00F661FC"/>
    <w:rsid w:val="00F711BB"/>
    <w:rsid w:val="00F71280"/>
    <w:rsid w:val="00F74567"/>
    <w:rsid w:val="00F76D41"/>
    <w:rsid w:val="00F80E75"/>
    <w:rsid w:val="00F81F36"/>
    <w:rsid w:val="00F8405D"/>
    <w:rsid w:val="00F84B63"/>
    <w:rsid w:val="00F85AD1"/>
    <w:rsid w:val="00F9066B"/>
    <w:rsid w:val="00F96CFE"/>
    <w:rsid w:val="00F96D0E"/>
    <w:rsid w:val="00F977E1"/>
    <w:rsid w:val="00FA2B9A"/>
    <w:rsid w:val="00FA2DD9"/>
    <w:rsid w:val="00FA3497"/>
    <w:rsid w:val="00FA4C03"/>
    <w:rsid w:val="00FB191A"/>
    <w:rsid w:val="00FB4093"/>
    <w:rsid w:val="00FB4ABE"/>
    <w:rsid w:val="00FC1A96"/>
    <w:rsid w:val="00FC51CF"/>
    <w:rsid w:val="00FC6CAB"/>
    <w:rsid w:val="00FD279A"/>
    <w:rsid w:val="00FD5D56"/>
    <w:rsid w:val="00FD6114"/>
    <w:rsid w:val="00FE078E"/>
    <w:rsid w:val="00FE2A3D"/>
    <w:rsid w:val="00FE2B43"/>
    <w:rsid w:val="00FE65B2"/>
    <w:rsid w:val="00FF2DF9"/>
    <w:rsid w:val="00FF36E0"/>
    <w:rsid w:val="00FF5B64"/>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972C79"/>
  <w15:chartTrackingRefBased/>
  <w15:docId w15:val="{04EC810B-5798-4262-ACEE-32E228B0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 w:type="paragraph" w:styleId="Nadpisobsahu">
    <w:name w:val="TOC Heading"/>
    <w:basedOn w:val="Nadpis1"/>
    <w:next w:val="Normln"/>
    <w:uiPriority w:val="39"/>
    <w:unhideWhenUsed/>
    <w:qFormat/>
    <w:rsid w:val="00EE50AD"/>
    <w:pPr>
      <w:numPr>
        <w:numId w:val="0"/>
      </w:numPr>
      <w:spacing w:before="240" w:line="259" w:lineRule="auto"/>
      <w:jc w:val="left"/>
      <w:outlineLvl w:val="9"/>
    </w:pPr>
    <w:rPr>
      <w:b w:val="0"/>
      <w:bCs w:val="0"/>
      <w:sz w:val="32"/>
      <w:szCs w:val="32"/>
      <w:lang w:eastAsia="cs-CZ"/>
    </w:rPr>
  </w:style>
  <w:style w:type="paragraph" w:styleId="Obsah1">
    <w:name w:val="toc 1"/>
    <w:basedOn w:val="Normln"/>
    <w:next w:val="Normln"/>
    <w:autoRedefine/>
    <w:uiPriority w:val="39"/>
    <w:unhideWhenUsed/>
    <w:rsid w:val="00EE50AD"/>
    <w:pPr>
      <w:spacing w:after="100"/>
    </w:pPr>
  </w:style>
  <w:style w:type="paragraph" w:styleId="Obsah2">
    <w:name w:val="toc 2"/>
    <w:basedOn w:val="Normln"/>
    <w:next w:val="Normln"/>
    <w:autoRedefine/>
    <w:uiPriority w:val="39"/>
    <w:unhideWhenUsed/>
    <w:rsid w:val="00EE50AD"/>
    <w:pPr>
      <w:spacing w:after="100"/>
      <w:ind w:left="220"/>
    </w:pPr>
  </w:style>
  <w:style w:type="paragraph" w:styleId="Obsah3">
    <w:name w:val="toc 3"/>
    <w:basedOn w:val="Normln"/>
    <w:next w:val="Normln"/>
    <w:autoRedefine/>
    <w:uiPriority w:val="39"/>
    <w:unhideWhenUsed/>
    <w:rsid w:val="00EE50AD"/>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8F633B-E388-4B51-9567-F7550F1B0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13575</Words>
  <Characters>80096</Characters>
  <Application>Microsoft Office Word</Application>
  <DocSecurity>0</DocSecurity>
  <Lines>667</Lines>
  <Paragraphs>186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Němec Lukáš Bc.</dc:creator>
  <cp:keywords/>
  <dc:description/>
  <cp:lastModifiedBy>Vít Baťa</cp:lastModifiedBy>
  <cp:revision>5</cp:revision>
  <dcterms:created xsi:type="dcterms:W3CDTF">2023-06-15T08:43:00Z</dcterms:created>
  <dcterms:modified xsi:type="dcterms:W3CDTF">2023-06-19T19:53:00Z</dcterms:modified>
</cp:coreProperties>
</file>